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84BBF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9E3F7A4" w14:textId="77777777" w:rsidTr="00F279E6">
        <w:tc>
          <w:tcPr>
            <w:tcW w:w="1396" w:type="pct"/>
            <w:shd w:val="clear" w:color="auto" w:fill="auto"/>
          </w:tcPr>
          <w:p w14:paraId="608EAF28" w14:textId="5044D327" w:rsidR="00A301E0" w:rsidRPr="00923720" w:rsidRDefault="00A7212B" w:rsidP="00495875">
            <w:pPr>
              <w:pStyle w:val="SISSCODE"/>
            </w:pPr>
            <w:r>
              <w:t>AHC</w:t>
            </w:r>
            <w:r w:rsidR="00A301E0">
              <w:t>ss</w:t>
            </w:r>
            <w:r w:rsidR="00495875">
              <w:t>0010</w:t>
            </w:r>
            <w:r w:rsidR="00580455">
              <w:t>5</w:t>
            </w:r>
          </w:p>
        </w:tc>
        <w:tc>
          <w:tcPr>
            <w:tcW w:w="3604" w:type="pct"/>
            <w:shd w:val="clear" w:color="auto" w:fill="auto"/>
          </w:tcPr>
          <w:p w14:paraId="5CE28A64" w14:textId="5B250267" w:rsidR="00A301E0" w:rsidRPr="00923720" w:rsidRDefault="002B49DF" w:rsidP="00A7212B">
            <w:pPr>
              <w:pStyle w:val="SISStitle"/>
            </w:pPr>
            <w:r>
              <w:t>A</w:t>
            </w:r>
            <w:r w:rsidR="00A7212B">
              <w:t>rbori</w:t>
            </w:r>
            <w:r w:rsidR="00885229">
              <w:t xml:space="preserve">st </w:t>
            </w:r>
            <w:r w:rsidR="00AB3A20">
              <w:t>Works Coordinator</w:t>
            </w:r>
            <w:r w:rsidR="00A7212B">
              <w:t xml:space="preserve"> </w:t>
            </w:r>
            <w:r>
              <w:t>S</w:t>
            </w:r>
            <w:r w:rsidR="00A7212B">
              <w:t xml:space="preserve">kill </w:t>
            </w:r>
            <w:r>
              <w:t>S</w:t>
            </w:r>
            <w:r w:rsidR="00A7212B">
              <w:t>et</w:t>
            </w:r>
          </w:p>
        </w:tc>
      </w:tr>
    </w:tbl>
    <w:p w14:paraId="39A03C33" w14:textId="77777777" w:rsidR="00A301E0" w:rsidRPr="00A301E0" w:rsidRDefault="00A301E0" w:rsidP="00A301E0">
      <w:pPr>
        <w:rPr>
          <w:lang w:eastAsia="en-US"/>
        </w:rPr>
      </w:pPr>
    </w:p>
    <w:p w14:paraId="5332407A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62C4AC" w14:textId="77777777" w:rsidTr="00CA2922">
        <w:trPr>
          <w:tblHeader/>
        </w:trPr>
        <w:tc>
          <w:tcPr>
            <w:tcW w:w="2689" w:type="dxa"/>
          </w:tcPr>
          <w:p w14:paraId="49E05AE4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0BBD1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3AEE1F45" w14:textId="77777777" w:rsidTr="00CA2922">
        <w:tc>
          <w:tcPr>
            <w:tcW w:w="2689" w:type="dxa"/>
          </w:tcPr>
          <w:p w14:paraId="281FCAB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F71E28">
              <w:t xml:space="preserve"> 1</w:t>
            </w:r>
          </w:p>
        </w:tc>
        <w:tc>
          <w:tcPr>
            <w:tcW w:w="6939" w:type="dxa"/>
          </w:tcPr>
          <w:p w14:paraId="3C4B970A" w14:textId="35731B1D" w:rsidR="002F4FFE" w:rsidRPr="00CC451E" w:rsidRDefault="00F71E28">
            <w:pPr>
              <w:pStyle w:val="SIText"/>
            </w:pPr>
            <w:r w:rsidRPr="00F71E28">
              <w:t xml:space="preserve">This version released with AHC Agriculture, Horticulture, Conservation and Land Management Training Package Version </w:t>
            </w:r>
            <w:r w:rsidR="00FF7C7A">
              <w:t>5</w:t>
            </w:r>
            <w:r w:rsidRPr="00F71E28">
              <w:t>.0.</w:t>
            </w:r>
          </w:p>
        </w:tc>
      </w:tr>
    </w:tbl>
    <w:p w14:paraId="5C325C3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49D6E81" w14:textId="77777777" w:rsidTr="000D7BE6">
        <w:tc>
          <w:tcPr>
            <w:tcW w:w="5000" w:type="pct"/>
            <w:shd w:val="clear" w:color="auto" w:fill="auto"/>
          </w:tcPr>
          <w:p w14:paraId="130905D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C312094" w14:textId="040720D5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A7212B">
              <w:t xml:space="preserve">provides </w:t>
            </w:r>
            <w:r w:rsidR="0003769F">
              <w:t xml:space="preserve">qualified arborists with </w:t>
            </w:r>
            <w:r w:rsidR="00A7212B">
              <w:t xml:space="preserve">the </w:t>
            </w:r>
            <w:r w:rsidR="00F71E28">
              <w:t xml:space="preserve">practical skills and </w:t>
            </w:r>
            <w:r w:rsidR="00A7212B">
              <w:t xml:space="preserve">knowledge required </w:t>
            </w:r>
            <w:r w:rsidR="0003769F">
              <w:t xml:space="preserve">to function as </w:t>
            </w:r>
            <w:r w:rsidR="00C93BEF">
              <w:t>an Arborist</w:t>
            </w:r>
            <w:r w:rsidR="00293F20">
              <w:t xml:space="preserve"> Works Coordinator</w:t>
            </w:r>
            <w:r w:rsidR="00A7212B">
              <w:t xml:space="preserve"> </w:t>
            </w:r>
            <w:r w:rsidR="0003769F">
              <w:t xml:space="preserve">on </w:t>
            </w:r>
            <w:r w:rsidR="00690439">
              <w:t xml:space="preserve">an </w:t>
            </w:r>
            <w:proofErr w:type="spellStart"/>
            <w:r w:rsidR="0003769F">
              <w:t>arboricultural</w:t>
            </w:r>
            <w:proofErr w:type="spellEnd"/>
            <w:r w:rsidR="0003769F">
              <w:t xml:space="preserve"> work site</w:t>
            </w:r>
            <w:r w:rsidR="00A7212B">
              <w:t>.</w:t>
            </w:r>
          </w:p>
          <w:p w14:paraId="63BBBF0E" w14:textId="77777777" w:rsidR="00A772D9" w:rsidRPr="00856837" w:rsidRDefault="00A772D9" w:rsidP="00A7212B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4C8DC13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6A50C5A" w14:textId="684F00FF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07ED3BC" w14:textId="1BE3EF78" w:rsidR="00A301E0" w:rsidRPr="00890663" w:rsidRDefault="00A301E0" w:rsidP="00466956">
            <w:pPr>
              <w:pStyle w:val="SIText"/>
            </w:pPr>
            <w:r w:rsidRPr="00F13884">
              <w:t xml:space="preserve">These units of competency provide </w:t>
            </w:r>
            <w:r w:rsidR="00AB4A38">
              <w:t>direct credit towards the Certificate III in Arboriculture</w:t>
            </w:r>
            <w:r w:rsidR="0003769F">
              <w:t xml:space="preserve"> (</w:t>
            </w:r>
            <w:r w:rsidR="00293F20">
              <w:t>Arborist Works Coordinator</w:t>
            </w:r>
            <w:r w:rsidR="001F08D6">
              <w:t>)</w:t>
            </w:r>
            <w:r w:rsidR="0003769F">
              <w:t xml:space="preserve"> specialisation.</w:t>
            </w:r>
            <w:r w:rsidR="00C14BCA">
              <w:t xml:space="preserve"> </w:t>
            </w:r>
            <w:r w:rsidR="00690439">
              <w:t xml:space="preserve">The unit </w:t>
            </w:r>
            <w:r w:rsidR="00D118AB" w:rsidRPr="0044041B">
              <w:rPr>
                <w:rStyle w:val="SIText-Italic"/>
              </w:rPr>
              <w:t xml:space="preserve">AHCARB408 Perform </w:t>
            </w:r>
            <w:r w:rsidR="00466956">
              <w:rPr>
                <w:rStyle w:val="SIText-Italic"/>
              </w:rPr>
              <w:t xml:space="preserve">a </w:t>
            </w:r>
            <w:r w:rsidR="00D118AB" w:rsidRPr="0044041B">
              <w:rPr>
                <w:rStyle w:val="SIText-Italic"/>
              </w:rPr>
              <w:t>ground</w:t>
            </w:r>
            <w:r w:rsidR="00466956">
              <w:rPr>
                <w:rStyle w:val="SIText-Italic"/>
              </w:rPr>
              <w:t>-</w:t>
            </w:r>
            <w:r w:rsidR="00D118AB" w:rsidRPr="0044041B">
              <w:rPr>
                <w:rStyle w:val="SIText-Italic"/>
              </w:rPr>
              <w:t>based tree defect evaluation</w:t>
            </w:r>
            <w:r w:rsidR="00D118AB">
              <w:t xml:space="preserve"> </w:t>
            </w:r>
            <w:r w:rsidR="00C14BCA">
              <w:t>provide</w:t>
            </w:r>
            <w:r w:rsidR="0081341D">
              <w:t>s</w:t>
            </w:r>
            <w:r w:rsidR="00C14BCA">
              <w:t xml:space="preserve"> direct credit</w:t>
            </w:r>
            <w:r w:rsidR="0003769F">
              <w:t xml:space="preserve"> towards </w:t>
            </w:r>
            <w:r w:rsidR="00A7212B" w:rsidRPr="00EB0651">
              <w:rPr>
                <w:rStyle w:val="SIText-Italic"/>
              </w:rPr>
              <w:t>AHC5</w:t>
            </w:r>
            <w:r w:rsidR="00495875" w:rsidRPr="00EB0651">
              <w:rPr>
                <w:rStyle w:val="SIText-Italic"/>
              </w:rPr>
              <w:t>05</w:t>
            </w:r>
            <w:r w:rsidR="00B51EAC">
              <w:rPr>
                <w:rStyle w:val="SIText-Italic"/>
              </w:rPr>
              <w:t>20</w:t>
            </w:r>
            <w:r w:rsidR="00A7212B" w:rsidRPr="00EB0651">
              <w:rPr>
                <w:rStyle w:val="SIText-Italic"/>
              </w:rPr>
              <w:t xml:space="preserve"> Diploma of Arboriculture</w:t>
            </w:r>
            <w:r w:rsidR="00C14BCA">
              <w:t xml:space="preserve">. </w:t>
            </w:r>
          </w:p>
        </w:tc>
      </w:tr>
      <w:tr w:rsidR="00A301E0" w:rsidRPr="00963A46" w14:paraId="123B441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3A46CD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7BB0EEC" w14:textId="4E2C5EB1" w:rsidR="00890663" w:rsidRDefault="00890663" w:rsidP="00890663">
            <w:pPr>
              <w:pStyle w:val="SIText"/>
            </w:pPr>
            <w:r>
              <w:t xml:space="preserve">No </w:t>
            </w:r>
            <w:r w:rsidRPr="0016138C">
              <w:t xml:space="preserve">licensing or regulatory requirements apply to this skill </w:t>
            </w:r>
            <w:r>
              <w:t>set at the time of publication.</w:t>
            </w:r>
          </w:p>
          <w:p w14:paraId="3E3855AB" w14:textId="77777777" w:rsidR="00A301E0" w:rsidRPr="00A301E0" w:rsidRDefault="00A301E0" w:rsidP="00F71E28">
            <w:pPr>
              <w:pStyle w:val="SITemporarytext"/>
            </w:pPr>
          </w:p>
        </w:tc>
      </w:tr>
      <w:tr w:rsidR="00A772D9" w:rsidRPr="00963A46" w14:paraId="539BDB29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6B0A87D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EBDC521" w14:textId="09CC6A21" w:rsidR="000E6B5A" w:rsidRDefault="000E6B5A" w:rsidP="000E6B5A">
            <w:pPr>
              <w:pStyle w:val="SIBulletList1"/>
            </w:pPr>
            <w:r w:rsidRPr="000E6B5A">
              <w:t>AHCARB316</w:t>
            </w:r>
            <w:r>
              <w:t xml:space="preserve"> </w:t>
            </w:r>
            <w:r w:rsidRPr="00686028">
              <w:t>Perform pruning operations</w:t>
            </w:r>
          </w:p>
          <w:p w14:paraId="1FFCB1DA" w14:textId="729F9255" w:rsidR="0003769F" w:rsidDel="0003769F" w:rsidRDefault="0003769F" w:rsidP="000E6B5A">
            <w:pPr>
              <w:pStyle w:val="SIBulletList1"/>
            </w:pPr>
            <w:r w:rsidRPr="0003769F">
              <w:t>AHCARB40</w:t>
            </w:r>
            <w:r>
              <w:t>6 Verify pruning specifications</w:t>
            </w:r>
          </w:p>
          <w:p w14:paraId="3C3FAE72" w14:textId="77777777" w:rsidR="0003769F" w:rsidRPr="0003769F" w:rsidRDefault="0003769F" w:rsidP="0003769F">
            <w:pPr>
              <w:pStyle w:val="SIBulletList1"/>
            </w:pPr>
            <w:r w:rsidRPr="0003769F">
              <w:t>AHCARB407 Supervise and audit tree operations</w:t>
            </w:r>
          </w:p>
          <w:p w14:paraId="7214125E" w14:textId="0F48C424" w:rsidR="0003769F" w:rsidRPr="0003769F" w:rsidRDefault="0003769F" w:rsidP="0003769F">
            <w:pPr>
              <w:pStyle w:val="SIBulletList1"/>
            </w:pPr>
            <w:r w:rsidRPr="0003769F">
              <w:t xml:space="preserve">AHCARB408 Perform </w:t>
            </w:r>
            <w:r w:rsidR="00466956">
              <w:t xml:space="preserve">a </w:t>
            </w:r>
            <w:r w:rsidRPr="0003769F">
              <w:t>ground</w:t>
            </w:r>
            <w:r w:rsidR="00466956">
              <w:t>-</w:t>
            </w:r>
            <w:r w:rsidRPr="0003769F">
              <w:t>based tree defect evaluation</w:t>
            </w:r>
          </w:p>
          <w:p w14:paraId="5C7A1C48" w14:textId="530AC666" w:rsidR="00885229" w:rsidRPr="00EB7EB1" w:rsidRDefault="0003769F" w:rsidP="0003769F">
            <w:pPr>
              <w:pStyle w:val="SIBulletList1"/>
            </w:pPr>
            <w:r w:rsidRPr="0003769F">
              <w:t>AHCARB409 Conduct a safety audit</w:t>
            </w:r>
          </w:p>
        </w:tc>
      </w:tr>
      <w:tr w:rsidR="005C7EA8" w:rsidRPr="00963A46" w14:paraId="563610D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D33880B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014F31CC" w14:textId="3C8ED680" w:rsidR="0016138C" w:rsidRPr="00EB7EB1" w:rsidRDefault="006A1D6C" w:rsidP="00690439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A7212B">
              <w:t xml:space="preserve">individuals with </w:t>
            </w:r>
            <w:r w:rsidR="00F71E28">
              <w:t xml:space="preserve">an existing </w:t>
            </w:r>
            <w:r w:rsidR="005C3994">
              <w:t xml:space="preserve">trade level </w:t>
            </w:r>
            <w:r w:rsidR="00D118AB">
              <w:t>arbori</w:t>
            </w:r>
            <w:r w:rsidR="00A24ED7">
              <w:t>st</w:t>
            </w:r>
            <w:r w:rsidR="00D118AB">
              <w:t xml:space="preserve"> qualification </w:t>
            </w:r>
            <w:r w:rsidR="00A7212B">
              <w:t xml:space="preserve">and experience </w:t>
            </w:r>
            <w:r w:rsidR="00F71E28">
              <w:t>w</w:t>
            </w:r>
            <w:r w:rsidR="0009105D">
              <w:t xml:space="preserve">ho </w:t>
            </w:r>
            <w:r w:rsidR="00F71E28">
              <w:t xml:space="preserve">want to </w:t>
            </w:r>
            <w:r w:rsidR="00D118AB">
              <w:t xml:space="preserve">develop skills </w:t>
            </w:r>
            <w:r w:rsidR="005C3994">
              <w:t>to function as a</w:t>
            </w:r>
            <w:r w:rsidR="00293F20">
              <w:t xml:space="preserve">n </w:t>
            </w:r>
            <w:r w:rsidR="00293F20" w:rsidRPr="00293F20">
              <w:t xml:space="preserve">Arborist Works Coordinator </w:t>
            </w:r>
            <w:r w:rsidR="005C3994">
              <w:t xml:space="preserve">on an </w:t>
            </w:r>
            <w:proofErr w:type="spellStart"/>
            <w:r w:rsidR="005C3994">
              <w:t>arboricultural</w:t>
            </w:r>
            <w:proofErr w:type="spellEnd"/>
            <w:r w:rsidR="005C3994">
              <w:t xml:space="preserve"> work site</w:t>
            </w:r>
            <w:r w:rsidR="00D118AB">
              <w:t xml:space="preserve">. </w:t>
            </w:r>
          </w:p>
        </w:tc>
      </w:tr>
      <w:tr w:rsidR="00DB557A" w:rsidRPr="00963A46" w14:paraId="4158A4D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331B92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33F6027" w14:textId="0B0223E5" w:rsidR="00DB557A" w:rsidRPr="00EB7EB1" w:rsidRDefault="00DB557A" w:rsidP="00293F20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09105D">
              <w:t xml:space="preserve">from the </w:t>
            </w:r>
            <w:r w:rsidR="0009105D" w:rsidRPr="00495875">
              <w:rPr>
                <w:rStyle w:val="SIText-Italic"/>
              </w:rPr>
              <w:t xml:space="preserve">AHC Agriculture, Horticulture, Conservation and Land Management Training Package </w:t>
            </w:r>
            <w:r w:rsidR="0009105D">
              <w:t>meet the minimum standards</w:t>
            </w:r>
            <w:r w:rsidR="00F71E28">
              <w:t xml:space="preserve"> required to </w:t>
            </w:r>
            <w:r w:rsidR="003D2DD3">
              <w:t>meet the needs of a</w:t>
            </w:r>
            <w:r w:rsidR="00293F20">
              <w:t>n A</w:t>
            </w:r>
            <w:r w:rsidR="00293F20" w:rsidRPr="00293F20">
              <w:t>rborist Works Coordinator</w:t>
            </w:r>
            <w:r w:rsidR="00690CFC">
              <w:t>.</w:t>
            </w:r>
          </w:p>
        </w:tc>
      </w:tr>
    </w:tbl>
    <w:p w14:paraId="00B7A7F1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0E228" w14:textId="77777777" w:rsidR="003200CF" w:rsidRDefault="003200CF" w:rsidP="00BF3F0A">
      <w:r>
        <w:separator/>
      </w:r>
    </w:p>
    <w:p w14:paraId="2F30C557" w14:textId="77777777" w:rsidR="003200CF" w:rsidRDefault="003200CF"/>
  </w:endnote>
  <w:endnote w:type="continuationSeparator" w:id="0">
    <w:p w14:paraId="52C5642D" w14:textId="77777777" w:rsidR="003200CF" w:rsidRDefault="003200CF" w:rsidP="00BF3F0A">
      <w:r>
        <w:continuationSeparator/>
      </w:r>
    </w:p>
    <w:p w14:paraId="79A0E597" w14:textId="77777777" w:rsidR="003200CF" w:rsidRDefault="003200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BAEAF8" w14:textId="4CEBCC88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46695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25D4EEA2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4D37BB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B357E" w14:textId="77777777" w:rsidR="003200CF" w:rsidRDefault="003200CF" w:rsidP="00BF3F0A">
      <w:r>
        <w:separator/>
      </w:r>
    </w:p>
    <w:p w14:paraId="286FFA71" w14:textId="77777777" w:rsidR="003200CF" w:rsidRDefault="003200CF"/>
  </w:footnote>
  <w:footnote w:type="continuationSeparator" w:id="0">
    <w:p w14:paraId="51240A76" w14:textId="77777777" w:rsidR="003200CF" w:rsidRDefault="003200CF" w:rsidP="00BF3F0A">
      <w:r>
        <w:continuationSeparator/>
      </w:r>
    </w:p>
    <w:p w14:paraId="6EB23B0A" w14:textId="77777777" w:rsidR="003200CF" w:rsidRDefault="003200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6654A" w14:textId="292DA38E" w:rsidR="009C2650" w:rsidRDefault="00580455">
    <w:r>
      <w:t xml:space="preserve">AHCSS00105 </w:t>
    </w:r>
    <w:r w:rsidR="0003769F" w:rsidRPr="0003769F">
      <w:t xml:space="preserve">Arborist </w:t>
    </w:r>
    <w:r w:rsidR="000C45C8">
      <w:t>Works Coordinator</w:t>
    </w:r>
    <w:r w:rsidR="0003769F" w:rsidRPr="0003769F">
      <w:t xml:space="preserve"> Skill Set</w:t>
    </w:r>
    <w:r w:rsidR="0003769F" w:rsidRPr="0003769F" w:rsidDel="0003769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CF"/>
    <w:rsid w:val="000014B9"/>
    <w:rsid w:val="00005A15"/>
    <w:rsid w:val="0001108F"/>
    <w:rsid w:val="000115E2"/>
    <w:rsid w:val="0001296A"/>
    <w:rsid w:val="00016803"/>
    <w:rsid w:val="00023440"/>
    <w:rsid w:val="00023992"/>
    <w:rsid w:val="0003769F"/>
    <w:rsid w:val="00040188"/>
    <w:rsid w:val="00041E59"/>
    <w:rsid w:val="00053D7E"/>
    <w:rsid w:val="00064BFE"/>
    <w:rsid w:val="000708A5"/>
    <w:rsid w:val="00070B3E"/>
    <w:rsid w:val="00071F95"/>
    <w:rsid w:val="000737BB"/>
    <w:rsid w:val="00074E47"/>
    <w:rsid w:val="0009105D"/>
    <w:rsid w:val="000A5441"/>
    <w:rsid w:val="000C13F1"/>
    <w:rsid w:val="000C45C8"/>
    <w:rsid w:val="000D7BE6"/>
    <w:rsid w:val="000E2C86"/>
    <w:rsid w:val="000E6B5A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C602F"/>
    <w:rsid w:val="001D2756"/>
    <w:rsid w:val="001E16BC"/>
    <w:rsid w:val="001F08D6"/>
    <w:rsid w:val="001F28F9"/>
    <w:rsid w:val="001F2BA5"/>
    <w:rsid w:val="001F308D"/>
    <w:rsid w:val="00201A7C"/>
    <w:rsid w:val="0021414D"/>
    <w:rsid w:val="00223124"/>
    <w:rsid w:val="00233EDA"/>
    <w:rsid w:val="00234444"/>
    <w:rsid w:val="002349E5"/>
    <w:rsid w:val="00242293"/>
    <w:rsid w:val="00244EA7"/>
    <w:rsid w:val="00253BB1"/>
    <w:rsid w:val="00262FC3"/>
    <w:rsid w:val="00276DB8"/>
    <w:rsid w:val="00282664"/>
    <w:rsid w:val="00285FB8"/>
    <w:rsid w:val="002931C2"/>
    <w:rsid w:val="00293F20"/>
    <w:rsid w:val="002A4CD3"/>
    <w:rsid w:val="002B49DF"/>
    <w:rsid w:val="002C55E9"/>
    <w:rsid w:val="002D0C8B"/>
    <w:rsid w:val="002D6409"/>
    <w:rsid w:val="002E193E"/>
    <w:rsid w:val="002E553E"/>
    <w:rsid w:val="002F4FFE"/>
    <w:rsid w:val="003200CF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DD3"/>
    <w:rsid w:val="003D2E73"/>
    <w:rsid w:val="003E7BBE"/>
    <w:rsid w:val="004127E3"/>
    <w:rsid w:val="00421321"/>
    <w:rsid w:val="0043212E"/>
    <w:rsid w:val="00434366"/>
    <w:rsid w:val="0044041B"/>
    <w:rsid w:val="00444423"/>
    <w:rsid w:val="00452F3E"/>
    <w:rsid w:val="004640AE"/>
    <w:rsid w:val="00466956"/>
    <w:rsid w:val="00475172"/>
    <w:rsid w:val="004758B0"/>
    <w:rsid w:val="004832D2"/>
    <w:rsid w:val="00485559"/>
    <w:rsid w:val="00495875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99F"/>
    <w:rsid w:val="005427C8"/>
    <w:rsid w:val="00543E1E"/>
    <w:rsid w:val="005446D1"/>
    <w:rsid w:val="0055293D"/>
    <w:rsid w:val="00556C4C"/>
    <w:rsid w:val="00557369"/>
    <w:rsid w:val="0056009D"/>
    <w:rsid w:val="00565626"/>
    <w:rsid w:val="005708EB"/>
    <w:rsid w:val="00575BC6"/>
    <w:rsid w:val="00580455"/>
    <w:rsid w:val="00583902"/>
    <w:rsid w:val="005A3AA5"/>
    <w:rsid w:val="005A6C9C"/>
    <w:rsid w:val="005A74DC"/>
    <w:rsid w:val="005B5146"/>
    <w:rsid w:val="005C231B"/>
    <w:rsid w:val="005C3994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439"/>
    <w:rsid w:val="00690C44"/>
    <w:rsid w:val="00690CFC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1A45"/>
    <w:rsid w:val="007341FF"/>
    <w:rsid w:val="007404E9"/>
    <w:rsid w:val="00741EAB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341D"/>
    <w:rsid w:val="00817D51"/>
    <w:rsid w:val="00823530"/>
    <w:rsid w:val="00823FF4"/>
    <w:rsid w:val="008306E7"/>
    <w:rsid w:val="00834BC8"/>
    <w:rsid w:val="00837FD6"/>
    <w:rsid w:val="0084523D"/>
    <w:rsid w:val="00847B60"/>
    <w:rsid w:val="00850243"/>
    <w:rsid w:val="008545EB"/>
    <w:rsid w:val="00856837"/>
    <w:rsid w:val="00865011"/>
    <w:rsid w:val="00883C6C"/>
    <w:rsid w:val="00885229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937E1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24ED7"/>
    <w:rsid w:val="00A301E0"/>
    <w:rsid w:val="00A354FC"/>
    <w:rsid w:val="00A5092E"/>
    <w:rsid w:val="00A56E14"/>
    <w:rsid w:val="00A644BD"/>
    <w:rsid w:val="00A6476B"/>
    <w:rsid w:val="00A7212B"/>
    <w:rsid w:val="00A76C6C"/>
    <w:rsid w:val="00A772D9"/>
    <w:rsid w:val="00A7771F"/>
    <w:rsid w:val="00A92DD1"/>
    <w:rsid w:val="00AA5338"/>
    <w:rsid w:val="00AA5E0C"/>
    <w:rsid w:val="00AB1B8E"/>
    <w:rsid w:val="00AB3A20"/>
    <w:rsid w:val="00AB4A38"/>
    <w:rsid w:val="00AC0696"/>
    <w:rsid w:val="00AC4C98"/>
    <w:rsid w:val="00AC5F6B"/>
    <w:rsid w:val="00AD3896"/>
    <w:rsid w:val="00AD5B47"/>
    <w:rsid w:val="00AE1ED9"/>
    <w:rsid w:val="00AE32CB"/>
    <w:rsid w:val="00AF3957"/>
    <w:rsid w:val="00AF6CFA"/>
    <w:rsid w:val="00B12013"/>
    <w:rsid w:val="00B22C67"/>
    <w:rsid w:val="00B3508F"/>
    <w:rsid w:val="00B407E6"/>
    <w:rsid w:val="00B41ECC"/>
    <w:rsid w:val="00B443EE"/>
    <w:rsid w:val="00B51EAC"/>
    <w:rsid w:val="00B560C8"/>
    <w:rsid w:val="00B61150"/>
    <w:rsid w:val="00B65BC7"/>
    <w:rsid w:val="00B746B9"/>
    <w:rsid w:val="00B74ACF"/>
    <w:rsid w:val="00B848D4"/>
    <w:rsid w:val="00B865B7"/>
    <w:rsid w:val="00BA1CB1"/>
    <w:rsid w:val="00BA482D"/>
    <w:rsid w:val="00BA7B66"/>
    <w:rsid w:val="00BB23F4"/>
    <w:rsid w:val="00BC2AE2"/>
    <w:rsid w:val="00BC5075"/>
    <w:rsid w:val="00BD3B0F"/>
    <w:rsid w:val="00BF1D4C"/>
    <w:rsid w:val="00BF3F0A"/>
    <w:rsid w:val="00C01B36"/>
    <w:rsid w:val="00C143C3"/>
    <w:rsid w:val="00C14BCA"/>
    <w:rsid w:val="00C1739B"/>
    <w:rsid w:val="00C26067"/>
    <w:rsid w:val="00C30A29"/>
    <w:rsid w:val="00C317DC"/>
    <w:rsid w:val="00C54EF8"/>
    <w:rsid w:val="00C578E9"/>
    <w:rsid w:val="00C62912"/>
    <w:rsid w:val="00C70626"/>
    <w:rsid w:val="00C72860"/>
    <w:rsid w:val="00C73B90"/>
    <w:rsid w:val="00C93BEF"/>
    <w:rsid w:val="00C96AF3"/>
    <w:rsid w:val="00C97CCC"/>
    <w:rsid w:val="00CA0274"/>
    <w:rsid w:val="00CB746F"/>
    <w:rsid w:val="00CC451E"/>
    <w:rsid w:val="00CC742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18AB"/>
    <w:rsid w:val="00D145BE"/>
    <w:rsid w:val="00D20C57"/>
    <w:rsid w:val="00D25D16"/>
    <w:rsid w:val="00D30BC5"/>
    <w:rsid w:val="00D32124"/>
    <w:rsid w:val="00D41562"/>
    <w:rsid w:val="00D54C76"/>
    <w:rsid w:val="00D63987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7453"/>
    <w:rsid w:val="00E238E6"/>
    <w:rsid w:val="00E35064"/>
    <w:rsid w:val="00E36628"/>
    <w:rsid w:val="00E438C3"/>
    <w:rsid w:val="00E501F0"/>
    <w:rsid w:val="00E91BFF"/>
    <w:rsid w:val="00E92933"/>
    <w:rsid w:val="00EA3B97"/>
    <w:rsid w:val="00EB0651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1E28"/>
    <w:rsid w:val="00F76CC6"/>
    <w:rsid w:val="00F94E31"/>
    <w:rsid w:val="00FB74D6"/>
    <w:rsid w:val="00FE0282"/>
    <w:rsid w:val="00FE124D"/>
    <w:rsid w:val="00FE792C"/>
    <w:rsid w:val="00FF58F8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4766D8"/>
  <w15:docId w15:val="{4B13C467-FE89-4A3E-B717-388CE65E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AppData\Local\Temp\Temp1_Arb%20quals%20and%20skill%20sets%20for%20proof%20reading.zip\AHCSS00104%20Introduction%20to%20arboriculture%20skill%20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TGA Checking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D7102F53F72040AE298AE1CBC1B1BD" ma:contentTypeVersion="" ma:contentTypeDescription="Create a new document." ma:contentTypeScope="" ma:versionID="5df377832b492c25121cf8dde04d378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c9566e4-e7d8-495a-a04a-b0aa069468de" targetNamespace="http://schemas.microsoft.com/office/2006/metadata/properties" ma:root="true" ma:fieldsID="2e173c752b6101a41fed9a31a118f0aa" ns1:_="" ns2:_="" ns3:_="">
    <xsd:import namespace="http://schemas.microsoft.com/sharepoint/v3"/>
    <xsd:import namespace="d50bbff7-d6dd-47d2-864a-cfdc2c3db0f4"/>
    <xsd:import namespace="9c9566e4-e7d8-495a-a04a-b0aa069468d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566e4-e7d8-495a-a04a-b0aa069468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17269C0-A3D6-492E-BE4A-DEE4C5AB4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c9566e4-e7d8-495a-a04a-b0aa069468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1F4C6B-1C3D-4B70-B386-DC3091AA6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AHCSS00104 Introduction to arboriculture skill set</Template>
  <TotalTime>16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Tom Vassallo</dc:creator>
  <cp:lastModifiedBy>Elvie Arugay</cp:lastModifiedBy>
  <cp:revision>11</cp:revision>
  <cp:lastPrinted>2016-05-27T05:21:00Z</cp:lastPrinted>
  <dcterms:created xsi:type="dcterms:W3CDTF">2019-06-28T08:44:00Z</dcterms:created>
  <dcterms:modified xsi:type="dcterms:W3CDTF">2020-07-06T05:06:00Z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0x0101006ED7102F53F72040AE298AE1CBC1B1BD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096">
    <vt:lpwstr>3091</vt:lpwstr>
  </property>
</Properties>
</file>