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CA2922" w:rsidR="00F1480E" w:rsidP="000D7BE6" w:rsidRDefault="00F1480E" w14:paraId="0359F591" w14:textId="77777777">
      <w:pPr>
        <w:pStyle w:val="SITextHeading2"/>
      </w:pPr>
      <w:r>
        <w:t xml:space="preserve">Modification </w:t>
      </w:r>
      <w:r w:rsidR="000D7BE6">
        <w:t>H</w:t>
      </w:r>
      <w:r w:rsidRPr="00CA2922" w:rsidR="000D7BE6">
        <w:t>istory</w:t>
      </w:r>
    </w:p>
    <w:tbl>
      <w:tblPr>
        <w:tblStyle w:val="TableGrid"/>
        <w:tblW w:w="0" w:type="auto"/>
        <w:tblLook w:val="04A0" w:firstRow="1" w:lastRow="0" w:firstColumn="1" w:lastColumn="0" w:noHBand="0" w:noVBand="1"/>
      </w:tblPr>
      <w:tblGrid>
        <w:gridCol w:w="2689"/>
        <w:gridCol w:w="6939"/>
      </w:tblGrid>
      <w:tr w:rsidR="00F1480E" w:rsidTr="00CA2922" w14:paraId="69827138" w14:textId="77777777">
        <w:trPr>
          <w:tblHeader/>
        </w:trPr>
        <w:tc>
          <w:tcPr>
            <w:tcW w:w="2689" w:type="dxa"/>
          </w:tcPr>
          <w:p w:rsidRPr="00A326C2" w:rsidR="00F1480E" w:rsidP="00CA2922" w:rsidRDefault="000D7BE6" w14:paraId="2D2E7FC9" w14:textId="77777777">
            <w:pPr>
              <w:pStyle w:val="SIText-Bold"/>
            </w:pPr>
            <w:r w:rsidRPr="00A326C2">
              <w:t>Release</w:t>
            </w:r>
          </w:p>
        </w:tc>
        <w:tc>
          <w:tcPr>
            <w:tcW w:w="6939" w:type="dxa"/>
          </w:tcPr>
          <w:p w:rsidRPr="00A326C2" w:rsidR="00F1480E" w:rsidP="00CA2922" w:rsidRDefault="000D7BE6" w14:paraId="6BE92021" w14:textId="77777777">
            <w:pPr>
              <w:pStyle w:val="SIText-Bold"/>
            </w:pPr>
            <w:r w:rsidRPr="00A326C2">
              <w:t>Comments</w:t>
            </w:r>
          </w:p>
        </w:tc>
      </w:tr>
      <w:tr w:rsidR="00523CBA" w:rsidTr="00C33462" w14:paraId="400B5377" w14:textId="77777777">
        <w:tc>
          <w:tcPr>
            <w:tcW w:w="2689" w:type="dxa"/>
          </w:tcPr>
          <w:p w:rsidRPr="00584641" w:rsidR="00523CBA" w:rsidP="00C33462" w:rsidRDefault="00523CBA" w14:paraId="40F71C5C" w14:textId="6715013A">
            <w:pPr>
              <w:pStyle w:val="SIText"/>
            </w:pPr>
            <w:r w:rsidRPr="00584641">
              <w:t xml:space="preserve">Release </w:t>
            </w:r>
            <w:r w:rsidR="00CF6E45">
              <w:t>1</w:t>
            </w:r>
          </w:p>
        </w:tc>
        <w:tc>
          <w:tcPr>
            <w:tcW w:w="6939" w:type="dxa"/>
          </w:tcPr>
          <w:p w:rsidRPr="00584641" w:rsidR="00523CBA" w:rsidP="009A5F28" w:rsidRDefault="00523CBA" w14:paraId="6307DF38" w14:textId="52BB7ED1">
            <w:pPr>
              <w:pStyle w:val="SIText"/>
            </w:pPr>
            <w:r w:rsidRPr="00584641">
              <w:t xml:space="preserve">This version released with AHC Agriculture, Horticulture, Conservation and Land Management Training Package Version </w:t>
            </w:r>
            <w:r w:rsidR="009A5F28">
              <w:t>6</w:t>
            </w:r>
            <w:r w:rsidRPr="00584641">
              <w:t>.0.</w:t>
            </w:r>
          </w:p>
        </w:tc>
      </w:tr>
    </w:tbl>
    <w:p w:rsidR="00F1480E" w:rsidP="00F1480E" w:rsidRDefault="00F1480E" w14:paraId="6239858B" w14:textId="77777777">
      <w:pPr>
        <w:pStyle w:val="SIText"/>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88"/>
        <w:gridCol w:w="6940"/>
      </w:tblGrid>
      <w:tr w:rsidRPr="00963A46" w:rsidR="00F1480E" w:rsidTr="0159F8CE" w14:paraId="3666D46A" w14:textId="77777777">
        <w:tc>
          <w:tcPr>
            <w:tcW w:w="1396" w:type="pct"/>
            <w:shd w:val="clear" w:color="auto" w:fill="auto"/>
            <w:tcMar/>
          </w:tcPr>
          <w:p w:rsidRPr="00923720" w:rsidR="00F1480E" w:rsidP="00923720" w:rsidRDefault="006A3228" w14:paraId="53C520E7" w14:textId="2BDCEF7B">
            <w:pPr>
              <w:pStyle w:val="SIQUALCODE"/>
            </w:pPr>
            <w:r w:rsidRPr="006A3228">
              <w:t>AHC417</w:t>
            </w:r>
            <w:r w:rsidR="003A2485">
              <w:t>20</w:t>
            </w:r>
          </w:p>
        </w:tc>
        <w:tc>
          <w:tcPr>
            <w:tcW w:w="3604" w:type="pct"/>
            <w:shd w:val="clear" w:color="auto" w:fill="auto"/>
            <w:tcMar/>
          </w:tcPr>
          <w:p w:rsidRPr="00923720" w:rsidR="00F1480E" w:rsidP="00A772D9" w:rsidRDefault="006A3228" w14:paraId="4C8C1DFA" w14:textId="4A9A517F">
            <w:pPr>
              <w:pStyle w:val="SIQUALtitle"/>
            </w:pPr>
            <w:r w:rsidRPr="006A3228">
              <w:t>Certificate IV in Pest Management</w:t>
            </w:r>
          </w:p>
        </w:tc>
      </w:tr>
      <w:tr w:rsidRPr="00963A46" w:rsidR="00A772D9" w:rsidTr="0159F8CE" w14:paraId="6CC1E6A6" w14:textId="77777777">
        <w:tc>
          <w:tcPr>
            <w:tcW w:w="5000" w:type="pct"/>
            <w:gridSpan w:val="2"/>
            <w:shd w:val="clear" w:color="auto" w:fill="auto"/>
            <w:tcMar/>
          </w:tcPr>
          <w:p w:rsidRPr="00F07C48" w:rsidR="00A772D9" w:rsidP="00F07C48" w:rsidRDefault="00A772D9" w14:paraId="21EFC31F" w14:textId="77777777">
            <w:pPr>
              <w:pStyle w:val="SITextHeading2"/>
            </w:pPr>
            <w:r w:rsidRPr="00F07C48">
              <w:t>Qualification Description</w:t>
            </w:r>
          </w:p>
          <w:p w:rsidR="00584641" w:rsidP="00584641" w:rsidRDefault="00584641" w14:paraId="7B03F3BC" w14:textId="1EF80597">
            <w:pPr>
              <w:pStyle w:val="SIText"/>
            </w:pPr>
            <w:r>
              <w:t>This qualification provides occupation outcomes for supervisors and senior field officers in the pest management sector. The qualification covers those who work in weed management as well as vertebrate pest management in a range of settings including conservation, land management, agriculture, horticulture and parks and gardens.</w:t>
            </w:r>
          </w:p>
          <w:p w:rsidR="00584641" w:rsidP="00584641" w:rsidRDefault="00584641" w14:paraId="63180781" w14:textId="2BFB258F">
            <w:pPr>
              <w:pStyle w:val="SIText"/>
            </w:pPr>
            <w:r>
              <w:t>Supervisors and senior field officers may undertake the following job functions:</w:t>
            </w:r>
          </w:p>
          <w:p w:rsidR="00584641" w:rsidP="00584641" w:rsidRDefault="00584641" w14:paraId="2BE4C877" w14:textId="77777777">
            <w:pPr>
              <w:pStyle w:val="SIBulletList1"/>
            </w:pPr>
            <w:r>
              <w:t>preparing and carrying out pest management programs</w:t>
            </w:r>
          </w:p>
          <w:p w:rsidR="00584641" w:rsidP="00584641" w:rsidRDefault="00584641" w14:paraId="02EB4697" w14:textId="77777777">
            <w:pPr>
              <w:pStyle w:val="SIBulletList1"/>
            </w:pPr>
            <w:r>
              <w:t>participating in strategic invasive species management practices</w:t>
            </w:r>
          </w:p>
          <w:p w:rsidR="00584641" w:rsidP="00584641" w:rsidRDefault="00584641" w14:paraId="16FFBBAA" w14:textId="77777777">
            <w:pPr>
              <w:pStyle w:val="SIBulletList1"/>
            </w:pPr>
            <w:r>
              <w:t>completing and assessing pest management programs.</w:t>
            </w:r>
          </w:p>
          <w:p w:rsidRPr="00856837" w:rsidR="00A772D9" w:rsidP="00584641" w:rsidRDefault="00584641" w14:paraId="25D80EF0" w14:textId="070D295A">
            <w:pPr>
              <w:pStyle w:val="SIText"/>
              <w:rPr>
                <w:color w:val="000000" w:themeColor="text1"/>
              </w:rPr>
            </w:pPr>
            <w:r>
              <w:t>Some job functions covered by this qualification may require occupational licencing or certification. Specific determination should be sought through the relevant State or Territory agency.</w:t>
            </w:r>
            <w:r w:rsidRPr="00856837">
              <w:rPr>
                <w:color w:val="000000" w:themeColor="text1"/>
              </w:rPr>
              <w:t xml:space="preserve"> </w:t>
            </w:r>
          </w:p>
        </w:tc>
      </w:tr>
      <w:tr w:rsidRPr="00963A46" w:rsidR="00A772D9" w:rsidTr="0159F8CE" w14:paraId="10545E87" w14:textId="77777777">
        <w:trPr>
          <w:trHeight w:val="1232"/>
        </w:trPr>
        <w:tc>
          <w:tcPr>
            <w:tcW w:w="5000" w:type="pct"/>
            <w:gridSpan w:val="2"/>
            <w:shd w:val="clear" w:color="auto" w:fill="auto"/>
            <w:tcMar/>
          </w:tcPr>
          <w:p w:rsidR="00A772D9" w:rsidP="00856837" w:rsidRDefault="00A772D9" w14:paraId="65BA69DC" w14:textId="77777777">
            <w:pPr>
              <w:pStyle w:val="SITextHeading2"/>
            </w:pPr>
            <w:r>
              <w:t>Entry R</w:t>
            </w:r>
            <w:r w:rsidRPr="00940100">
              <w:t>equirements</w:t>
            </w:r>
          </w:p>
          <w:p w:rsidR="004B2A2B" w:rsidP="00894FBB" w:rsidRDefault="00856837" w14:paraId="4817F175" w14:textId="77777777">
            <w:pPr>
              <w:pStyle w:val="SIText"/>
            </w:pPr>
            <w:r>
              <w:t>There are no entry requir</w:t>
            </w:r>
            <w:r w:rsidR="004B2A2B">
              <w:t>ements for this qualification.</w:t>
            </w:r>
          </w:p>
          <w:p w:rsidRPr="008908DE" w:rsidR="001F28F9" w:rsidP="004B2A2B" w:rsidRDefault="001F28F9" w14:paraId="5996FC28" w14:textId="77777777">
            <w:pPr>
              <w:pStyle w:val="SIText"/>
            </w:pPr>
          </w:p>
        </w:tc>
      </w:tr>
      <w:tr w:rsidRPr="00963A46" w:rsidR="004270D2" w:rsidTr="0159F8CE" w14:paraId="3F1ECB76" w14:textId="77777777">
        <w:trPr>
          <w:trHeight w:val="3533"/>
        </w:trPr>
        <w:tc>
          <w:tcPr>
            <w:tcW w:w="5000" w:type="pct"/>
            <w:gridSpan w:val="2"/>
            <w:shd w:val="clear" w:color="auto" w:fill="auto"/>
            <w:tcMar/>
          </w:tcPr>
          <w:p w:rsidRPr="00856837" w:rsidR="004270D2" w:rsidP="00856837" w:rsidRDefault="004270D2" w14:paraId="0FBB2C46" w14:textId="77777777">
            <w:pPr>
              <w:pStyle w:val="SITextHeading2"/>
            </w:pPr>
            <w:r w:rsidRPr="00856837">
              <w:t>Packaging Rules</w:t>
            </w:r>
          </w:p>
          <w:p w:rsidRPr="00584641" w:rsidR="00584641" w:rsidP="00584641" w:rsidRDefault="00584641" w14:paraId="3F53567C" w14:textId="2900696C">
            <w:pPr>
              <w:pStyle w:val="SIText"/>
            </w:pPr>
            <w:r w:rsidRPr="00584641">
              <w:t>To achieve this qualification, competency must be demonstrated in:</w:t>
            </w:r>
          </w:p>
          <w:p w:rsidRPr="00584641" w:rsidR="00584641" w:rsidP="00584641" w:rsidRDefault="00584641" w14:paraId="7B29BB0B" w14:textId="77777777">
            <w:pPr>
              <w:pStyle w:val="SIBulletList1"/>
            </w:pPr>
            <w:r w:rsidRPr="00584641">
              <w:t>12 units of competency:</w:t>
            </w:r>
          </w:p>
          <w:p w:rsidRPr="00584641" w:rsidR="00584641" w:rsidP="00584641" w:rsidRDefault="00584641" w14:paraId="0AF999B3" w14:textId="77777777">
            <w:pPr>
              <w:pStyle w:val="SIBulletList2"/>
            </w:pPr>
            <w:r w:rsidRPr="00584641">
              <w:t>4 core units plus</w:t>
            </w:r>
          </w:p>
          <w:p w:rsidRPr="00584641" w:rsidR="00584641" w:rsidP="00584641" w:rsidRDefault="00584641" w14:paraId="248A0F84" w14:textId="77777777">
            <w:pPr>
              <w:pStyle w:val="SIBulletList2"/>
            </w:pPr>
            <w:r w:rsidRPr="00584641">
              <w:t>8 elective units.</w:t>
            </w:r>
          </w:p>
          <w:p w:rsidRPr="00584641" w:rsidR="00584641" w:rsidP="00584641" w:rsidRDefault="00584641" w14:paraId="1ACF33A8" w14:textId="0FD92563">
            <w:pPr>
              <w:pStyle w:val="SIText"/>
            </w:pPr>
            <w:r w:rsidRPr="00584641">
              <w:t>Elective units must ensure the integrity of the qualification s Australian Qualification Framework (AQF) alignment and contribute to a valid, industry-supported vocational outcome. The electives are to be chosen as follows:</w:t>
            </w:r>
          </w:p>
          <w:p w:rsidRPr="00584641" w:rsidR="00584641" w:rsidP="00584641" w:rsidRDefault="00812E27" w14:paraId="19FD6CAE" w14:textId="55DBFA41">
            <w:pPr>
              <w:pStyle w:val="SIBulletList1"/>
            </w:pPr>
            <w:r>
              <w:t>at least</w:t>
            </w:r>
            <w:r w:rsidRPr="00584641" w:rsidR="00584641">
              <w:t xml:space="preserve"> 3 units from Group A</w:t>
            </w:r>
          </w:p>
          <w:p w:rsidRPr="00584641" w:rsidR="00584641" w:rsidP="00812E27" w:rsidRDefault="00812E27" w14:paraId="502E5666" w14:textId="61EDB6E8">
            <w:pPr>
              <w:pStyle w:val="SIBulletList1"/>
            </w:pPr>
            <w:r>
              <w:t>remaining</w:t>
            </w:r>
            <w:r w:rsidRPr="00584641" w:rsidR="00584641">
              <w:t xml:space="preserve"> units </w:t>
            </w:r>
            <w:r>
              <w:t xml:space="preserve">may be selected </w:t>
            </w:r>
            <w:r w:rsidRPr="00584641" w:rsidR="00584641">
              <w:t>from Group A</w:t>
            </w:r>
            <w:r w:rsidR="002C2D25">
              <w:t xml:space="preserve">, </w:t>
            </w:r>
            <w:r w:rsidRPr="00584641" w:rsidR="00584641">
              <w:t>Group B</w:t>
            </w:r>
            <w:r>
              <w:t xml:space="preserve">  and </w:t>
            </w:r>
            <w:r w:rsidR="00FA05FB">
              <w:t>a</w:t>
            </w:r>
            <w:r w:rsidRPr="00584641" w:rsidR="00FA05FB">
              <w:t xml:space="preserve"> </w:t>
            </w:r>
            <w:r w:rsidRPr="00584641" w:rsidR="00584641">
              <w:t xml:space="preserve">maximum of 2 units </w:t>
            </w:r>
            <w:r>
              <w:t xml:space="preserve">may be selected </w:t>
            </w:r>
            <w:r w:rsidRPr="00584641" w:rsidR="00584641">
              <w:t xml:space="preserve">from Certificate III or above of this or any other endorsed Training Package or </w:t>
            </w:r>
            <w:r>
              <w:t>a</w:t>
            </w:r>
            <w:r w:rsidRPr="00584641" w:rsidR="00584641">
              <w:t xml:space="preserve">ccredited </w:t>
            </w:r>
            <w:r>
              <w:t>c</w:t>
            </w:r>
            <w:r w:rsidRPr="00584641" w:rsidR="00584641">
              <w:t>ourse.</w:t>
            </w:r>
          </w:p>
          <w:p w:rsidRPr="00584641" w:rsidR="004270D2" w:rsidP="00584641" w:rsidRDefault="00584641" w14:paraId="38D1A577" w14:textId="64E448E6">
            <w:pPr>
              <w:pStyle w:val="SIText"/>
            </w:pPr>
            <w:r w:rsidRPr="00584641">
              <w:t xml:space="preserve">Selected units must be relevant to job outcomes in pest management and must be chosen to ensure the integrity of the qualification outcome at AQF level 4. </w:t>
            </w:r>
          </w:p>
          <w:p w:rsidR="00584641" w:rsidP="00584641" w:rsidRDefault="00584641" w14:paraId="24CD8EAD" w14:textId="77777777">
            <w:pPr>
              <w:pStyle w:val="SIText"/>
            </w:pPr>
          </w:p>
          <w:p w:rsidRPr="00856837" w:rsidR="004270D2" w:rsidP="00856837" w:rsidRDefault="004270D2" w14:paraId="5DC5992D" w14:textId="7777777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5670"/>
            </w:tblGrid>
            <w:tr w:rsidRPr="005C7EA8" w:rsidR="00C71D87" w:rsidTr="005C7EA8" w14:paraId="47D941B7" w14:textId="77777777">
              <w:tc>
                <w:tcPr>
                  <w:tcW w:w="1718" w:type="dxa"/>
                </w:tcPr>
                <w:p w:rsidRPr="00C71D87" w:rsidR="00C71D87" w:rsidP="00C71D87" w:rsidRDefault="00C71D87" w14:paraId="0B85E0F3" w14:textId="7267D249">
                  <w:pPr>
                    <w:pStyle w:val="SIText"/>
                  </w:pPr>
                  <w:r w:rsidRPr="00C71D87">
                    <w:t>AHCPMG409</w:t>
                  </w:r>
                </w:p>
              </w:tc>
              <w:tc>
                <w:tcPr>
                  <w:tcW w:w="5670" w:type="dxa"/>
                </w:tcPr>
                <w:p w:rsidRPr="00C71D87" w:rsidR="00C71D87" w:rsidP="00C71D87" w:rsidRDefault="00C71D87" w14:paraId="2A13776C" w14:textId="25CF7690">
                  <w:pPr>
                    <w:pStyle w:val="SIText"/>
                  </w:pPr>
                  <w:r w:rsidRPr="00C71D87">
                    <w:t>Implement a pest management plan</w:t>
                  </w:r>
                </w:p>
              </w:tc>
            </w:tr>
            <w:tr w:rsidRPr="005C7EA8" w:rsidR="00C71D87" w:rsidTr="005C7EA8" w14:paraId="5260F9AB" w14:textId="77777777">
              <w:tc>
                <w:tcPr>
                  <w:tcW w:w="1718" w:type="dxa"/>
                </w:tcPr>
                <w:p w:rsidRPr="00C71D87" w:rsidR="00C71D87" w:rsidP="00C71D87" w:rsidRDefault="00C71D87" w14:paraId="74BAD2A5" w14:textId="73B14AF4">
                  <w:pPr>
                    <w:pStyle w:val="SIText"/>
                  </w:pPr>
                  <w:r w:rsidRPr="00C71D87">
                    <w:t>AHCPMG412</w:t>
                  </w:r>
                </w:p>
              </w:tc>
              <w:tc>
                <w:tcPr>
                  <w:tcW w:w="5670" w:type="dxa"/>
                </w:tcPr>
                <w:p w:rsidRPr="00C71D87" w:rsidR="00C71D87" w:rsidP="00C71D87" w:rsidRDefault="00C71D87" w14:paraId="3E2FFF46" w14:textId="46584651">
                  <w:pPr>
                    <w:pStyle w:val="SIText"/>
                  </w:pPr>
                  <w:r w:rsidRPr="00C71D87">
                    <w:t>Develop a pest management plan</w:t>
                  </w:r>
                </w:p>
              </w:tc>
            </w:tr>
            <w:tr w:rsidRPr="00C71D87" w:rsidR="00627454" w:rsidTr="00467B2D" w14:paraId="369915D3" w14:textId="77777777">
              <w:tc>
                <w:tcPr>
                  <w:tcW w:w="1718" w:type="dxa"/>
                </w:tcPr>
                <w:p w:rsidRPr="00C71D87" w:rsidR="00627454" w:rsidP="00467B2D" w:rsidRDefault="00627454" w14:paraId="4F8C4153" w14:textId="77777777">
                  <w:pPr>
                    <w:pStyle w:val="SIText"/>
                  </w:pPr>
                  <w:bookmarkStart w:name="_Hlk44433354" w:id="0"/>
                  <w:r w:rsidRPr="00C71D87">
                    <w:t>AHCPMG413</w:t>
                  </w:r>
                </w:p>
              </w:tc>
              <w:tc>
                <w:tcPr>
                  <w:tcW w:w="5670" w:type="dxa"/>
                </w:tcPr>
                <w:p w:rsidRPr="00C71D87" w:rsidR="00627454" w:rsidP="00467B2D" w:rsidRDefault="00627454" w14:paraId="52B2F620" w14:textId="77777777">
                  <w:pPr>
                    <w:pStyle w:val="SIText"/>
                  </w:pPr>
                  <w:r w:rsidRPr="00C71D87">
                    <w:t>Define the pest problem</w:t>
                  </w:r>
                </w:p>
              </w:tc>
            </w:tr>
            <w:tr w:rsidRPr="005C7EA8" w:rsidR="00C71D87" w:rsidTr="005C7EA8" w14:paraId="43AC84B7" w14:textId="77777777">
              <w:tc>
                <w:tcPr>
                  <w:tcW w:w="1718" w:type="dxa"/>
                </w:tcPr>
                <w:p w:rsidRPr="00C71D87" w:rsidR="00C71D87" w:rsidP="00C71D87" w:rsidRDefault="00627454" w14:paraId="7710BB2F" w14:textId="2A1CB185">
                  <w:pPr>
                    <w:pStyle w:val="SIText"/>
                  </w:pPr>
                  <w:r w:rsidRPr="00C71D87">
                    <w:t>AHCWHS401</w:t>
                  </w:r>
                </w:p>
              </w:tc>
              <w:tc>
                <w:tcPr>
                  <w:tcW w:w="5670" w:type="dxa"/>
                </w:tcPr>
                <w:p w:rsidRPr="00C71D87" w:rsidR="00C71D87" w:rsidP="00C71D87" w:rsidRDefault="00627454" w14:paraId="57E9E96B" w14:textId="2ECD5762">
                  <w:pPr>
                    <w:pStyle w:val="SIText"/>
                  </w:pPr>
                  <w:r w:rsidRPr="00C71D87">
                    <w:t>Maintain work health and safety processes</w:t>
                  </w:r>
                </w:p>
              </w:tc>
            </w:tr>
            <w:bookmarkEnd w:id="0"/>
          </w:tbl>
          <w:p w:rsidR="004270D2" w:rsidP="00A772D9" w:rsidRDefault="004270D2" w14:paraId="6D56FBC5" w14:textId="77777777">
            <w:pPr>
              <w:pStyle w:val="SITextHeading2"/>
            </w:pPr>
          </w:p>
          <w:p w:rsidR="004270D2" w:rsidP="00894FBB" w:rsidRDefault="004270D2" w14:paraId="3D05AEED" w14:textId="77777777">
            <w:pPr>
              <w:pStyle w:val="SITextHeading2"/>
              <w:rPr>
                <w:b w:val="0"/>
              </w:rPr>
            </w:pPr>
            <w:r w:rsidRPr="00894FBB">
              <w:t>Elective Units</w:t>
            </w:r>
          </w:p>
          <w:p w:rsidR="004270D2" w:rsidP="00894FBB" w:rsidRDefault="004270D2" w14:paraId="65020795" w14:textId="77777777">
            <w:pPr>
              <w:rPr>
                <w:lang w:eastAsia="en-US"/>
              </w:rPr>
            </w:pPr>
          </w:p>
          <w:p w:rsidR="00C71D87" w:rsidP="004D2710" w:rsidRDefault="004270D2" w14:paraId="0DD64E29" w14:textId="77777777">
            <w:pPr>
              <w:pStyle w:val="SIText-Bold"/>
              <w:rPr>
                <w:lang w:eastAsia="en-US"/>
              </w:rPr>
            </w:pPr>
            <w:r>
              <w:rPr>
                <w:lang w:eastAsia="en-US"/>
              </w:rPr>
              <w:t>Group A</w:t>
            </w:r>
          </w:p>
          <w:p w:rsidR="004270D2" w:rsidP="004D2710" w:rsidRDefault="004270D2" w14:paraId="19E9B9CB" w14:textId="6D634BE5">
            <w:pPr>
              <w:pStyle w:val="SIText-Bold"/>
              <w:rPr>
                <w:lang w:eastAsia="en-US"/>
              </w:rPr>
            </w:pPr>
          </w:p>
          <w:tbl>
            <w:tblPr>
              <w:tblStyle w:val="TableGrid"/>
              <w:tblW w:w="0" w:type="auto"/>
              <w:tblLook w:val="04A0" w:firstRow="1" w:lastRow="0" w:firstColumn="1" w:lastColumn="0" w:noHBand="0" w:noVBand="1"/>
            </w:tblPr>
            <w:tblGrid>
              <w:gridCol w:w="1718"/>
              <w:gridCol w:w="5670"/>
            </w:tblGrid>
            <w:tr w:rsidRPr="005C7EA8" w:rsidR="009A5F28" w:rsidTr="0159F8CE" w14:paraId="4C0BB416" w14:textId="77777777">
              <w:tc>
                <w:tcPr>
                  <w:tcW w:w="1718" w:type="dxa"/>
                  <w:tcMar/>
                </w:tcPr>
                <w:p w:rsidRPr="00C71D87" w:rsidR="009A5F28" w:rsidP="00C71D87" w:rsidRDefault="009A5F28" w14:paraId="05A41D7B" w14:textId="04705AE9">
                  <w:pPr>
                    <w:pStyle w:val="SIText"/>
                  </w:pPr>
                  <w:r w:rsidRPr="00C71D87">
                    <w:t>AHCBER40</w:t>
                  </w:r>
                  <w:r w:rsidR="005D4B78">
                    <w:t>4</w:t>
                  </w:r>
                </w:p>
              </w:tc>
              <w:tc>
                <w:tcPr>
                  <w:tcW w:w="5670" w:type="dxa"/>
                  <w:tcMar/>
                </w:tcPr>
                <w:p w:rsidRPr="00C71D87" w:rsidR="009A5F28" w:rsidP="00C71D87" w:rsidRDefault="005D4B78" w14:paraId="040B997B" w14:textId="4C20DEB3">
                  <w:pPr>
                    <w:pStyle w:val="SIText"/>
                  </w:pPr>
                  <w:r w:rsidRPr="005D4B78">
                    <w:t>Conduct field surveillance for a biosecurity emergency response</w:t>
                  </w:r>
                </w:p>
              </w:tc>
            </w:tr>
            <w:tr w:rsidRPr="005C7EA8" w:rsidR="009A5F28" w:rsidTr="0159F8CE" w14:paraId="5511FF16" w14:textId="77777777">
              <w:tc>
                <w:tcPr>
                  <w:tcW w:w="1718" w:type="dxa"/>
                  <w:tcMar/>
                </w:tcPr>
                <w:p w:rsidRPr="00C71D87" w:rsidR="009A5F28" w:rsidP="009A5F28" w:rsidRDefault="009A5F28" w14:paraId="780896DE" w14:textId="77777777">
                  <w:pPr>
                    <w:pStyle w:val="SIText"/>
                  </w:pPr>
                  <w:r w:rsidRPr="00412730">
                    <w:t>AHCCHM404</w:t>
                  </w:r>
                </w:p>
              </w:tc>
              <w:tc>
                <w:tcPr>
                  <w:tcW w:w="5670" w:type="dxa"/>
                  <w:tcMar/>
                </w:tcPr>
                <w:p w:rsidRPr="00C71D87" w:rsidR="009A5F28" w:rsidP="009A5F28" w:rsidRDefault="009A5F28" w14:paraId="7C90AB8B" w14:textId="77777777">
                  <w:pPr>
                    <w:pStyle w:val="SIText"/>
                  </w:pPr>
                  <w:r w:rsidRPr="00412730">
                    <w:t>Develop procedures to minimise risks in the use of chemicals</w:t>
                  </w:r>
                </w:p>
              </w:tc>
            </w:tr>
            <w:tr w:rsidRPr="005C7EA8" w:rsidR="009A5F28" w:rsidTr="0159F8CE" w14:paraId="2A09DECF" w14:textId="77777777">
              <w:tc>
                <w:tcPr>
                  <w:tcW w:w="1718" w:type="dxa"/>
                  <w:tcMar/>
                </w:tcPr>
                <w:p w:rsidRPr="00412730" w:rsidR="009A5F28" w:rsidP="009A5F28" w:rsidRDefault="009A5F28" w14:paraId="2E73D81E" w14:textId="77777777">
                  <w:pPr>
                    <w:pStyle w:val="SIText"/>
                  </w:pPr>
                  <w:r w:rsidRPr="00412730">
                    <w:t>AHCCHM405</w:t>
                  </w:r>
                </w:p>
              </w:tc>
              <w:tc>
                <w:tcPr>
                  <w:tcW w:w="5670" w:type="dxa"/>
                  <w:tcMar/>
                </w:tcPr>
                <w:p w:rsidRPr="00412730" w:rsidR="009A5F28" w:rsidP="009A5F28" w:rsidRDefault="009A5F28" w14:paraId="2D36CAAB" w14:textId="77777777">
                  <w:pPr>
                    <w:pStyle w:val="SIText"/>
                  </w:pPr>
                  <w:r w:rsidRPr="00412730">
                    <w:t>Plan and implement a chemical use program</w:t>
                  </w:r>
                </w:p>
              </w:tc>
            </w:tr>
            <w:tr w:rsidRPr="00412730" w:rsidR="009A5F28" w:rsidTr="0159F8CE" w14:paraId="2D4C9F1D" w14:textId="77777777">
              <w:tc>
                <w:tcPr>
                  <w:tcW w:w="1718" w:type="dxa"/>
                  <w:tcMar/>
                </w:tcPr>
                <w:p w:rsidRPr="00412730" w:rsidR="009A5F28" w:rsidP="009A5F28" w:rsidRDefault="009A5F28" w14:paraId="57B57920" w14:textId="77777777">
                  <w:pPr>
                    <w:pStyle w:val="SIText"/>
                  </w:pPr>
                  <w:r w:rsidRPr="00412730">
                    <w:t>AHCPMG410</w:t>
                  </w:r>
                </w:p>
              </w:tc>
              <w:tc>
                <w:tcPr>
                  <w:tcW w:w="5670" w:type="dxa"/>
                  <w:tcMar/>
                </w:tcPr>
                <w:p w:rsidRPr="00412730" w:rsidR="009A5F28" w:rsidP="009A5F28" w:rsidRDefault="009A5F28" w14:paraId="67F496DE" w14:textId="77777777">
                  <w:pPr>
                    <w:pStyle w:val="SIText"/>
                  </w:pPr>
                  <w:r w:rsidRPr="00412730">
                    <w:t>Implement the pest monitoring and evaluation plan</w:t>
                  </w:r>
                </w:p>
              </w:tc>
            </w:tr>
            <w:tr w:rsidRPr="00412730" w:rsidR="009A5F28" w:rsidTr="0159F8CE" w14:paraId="5D63E923" w14:textId="77777777">
              <w:tc>
                <w:tcPr>
                  <w:tcW w:w="1718" w:type="dxa"/>
                  <w:tcMar/>
                </w:tcPr>
                <w:p w:rsidRPr="00412730" w:rsidR="009A5F28" w:rsidP="009A5F28" w:rsidRDefault="009A5F28" w14:paraId="6F80D48E" w14:textId="77777777">
                  <w:pPr>
                    <w:pStyle w:val="SIText"/>
                  </w:pPr>
                  <w:r w:rsidRPr="00412730">
                    <w:t>AHCPMG411</w:t>
                  </w:r>
                </w:p>
              </w:tc>
              <w:tc>
                <w:tcPr>
                  <w:tcW w:w="5670" w:type="dxa"/>
                  <w:tcMar/>
                </w:tcPr>
                <w:p w:rsidRPr="00412730" w:rsidR="009A5F28" w:rsidP="009A5F28" w:rsidRDefault="009A5F28" w14:paraId="3C672E31" w14:textId="77777777">
                  <w:pPr>
                    <w:pStyle w:val="SIText"/>
                  </w:pPr>
                  <w:r w:rsidRPr="00412730">
                    <w:t>Ensure compliance with pest legislation</w:t>
                  </w:r>
                </w:p>
              </w:tc>
            </w:tr>
            <w:tr w:rsidRPr="00412730" w:rsidR="009A5F28" w:rsidTr="0159F8CE" w14:paraId="143B25DD" w14:textId="77777777">
              <w:tc>
                <w:tcPr>
                  <w:tcW w:w="1718" w:type="dxa"/>
                  <w:tcMar/>
                </w:tcPr>
                <w:p w:rsidRPr="00412730" w:rsidR="009A5F28" w:rsidP="009A5F28" w:rsidRDefault="009A5F28" w14:paraId="5CF3CDA9" w14:textId="2FEACFE5">
                  <w:pPr>
                    <w:pStyle w:val="SIText"/>
                  </w:pPr>
                  <w:r w:rsidR="009A5F28">
                    <w:rPr/>
                    <w:t>BSBPMG4</w:t>
                  </w:r>
                  <w:r w:rsidR="39A38F89">
                    <w:rPr/>
                    <w:t>29</w:t>
                  </w:r>
                </w:p>
              </w:tc>
              <w:tc>
                <w:tcPr>
                  <w:tcW w:w="5670" w:type="dxa"/>
                  <w:tcMar/>
                </w:tcPr>
                <w:p w:rsidRPr="00412730" w:rsidR="009A5F28" w:rsidP="009A5F28" w:rsidRDefault="009A5F28" w14:paraId="1025C675" w14:textId="77777777">
                  <w:pPr>
                    <w:pStyle w:val="SIText"/>
                  </w:pPr>
                  <w:r w:rsidRPr="00412730">
                    <w:t>Apply project stakeholder engagement techniques</w:t>
                  </w:r>
                </w:p>
              </w:tc>
            </w:tr>
          </w:tbl>
          <w:p w:rsidR="00C71D87" w:rsidP="00C71D87" w:rsidRDefault="00C71D87" w14:paraId="42B998FA" w14:textId="156392A5">
            <w:pPr>
              <w:pStyle w:val="SIText-Bold"/>
              <w:rPr>
                <w:lang w:eastAsia="en-US"/>
              </w:rPr>
            </w:pPr>
          </w:p>
          <w:p w:rsidR="00C71D87" w:rsidP="00C71D87" w:rsidRDefault="00C71D87" w14:paraId="54C3B384" w14:textId="1A64C58D">
            <w:pPr>
              <w:pStyle w:val="SIText-Bold"/>
              <w:rPr>
                <w:lang w:eastAsia="en-US"/>
              </w:rPr>
            </w:pPr>
            <w:r>
              <w:rPr>
                <w:lang w:eastAsia="en-US"/>
              </w:rPr>
              <w:lastRenderedPageBreak/>
              <w:t xml:space="preserve">Group </w:t>
            </w:r>
            <w:r w:rsidR="009A5F28">
              <w:rPr>
                <w:lang w:eastAsia="en-US"/>
              </w:rPr>
              <w:t>B</w:t>
            </w:r>
            <w:r>
              <w:rPr>
                <w:lang w:eastAsia="en-US"/>
              </w:rPr>
              <w:t xml:space="preserve"> </w:t>
            </w:r>
          </w:p>
          <w:p w:rsidR="00412730" w:rsidP="00C71D87" w:rsidRDefault="00412730" w14:paraId="07F3A352" w14:textId="14D57D13">
            <w:pPr>
              <w:pStyle w:val="SIText-Bold"/>
              <w:rPr>
                <w:lang w:eastAsia="en-US"/>
              </w:rPr>
            </w:pPr>
          </w:p>
          <w:tbl>
            <w:tblPr>
              <w:tblStyle w:val="TableGrid"/>
              <w:tblW w:w="0" w:type="auto"/>
              <w:tblLook w:val="04A0" w:firstRow="1" w:lastRow="0" w:firstColumn="1" w:lastColumn="0" w:noHBand="0" w:noVBand="1"/>
            </w:tblPr>
            <w:tblGrid>
              <w:gridCol w:w="1895"/>
              <w:gridCol w:w="5670"/>
            </w:tblGrid>
            <w:tr w:rsidRPr="005C7EA8" w:rsidR="009A5F28" w:rsidTr="0159F8CE" w14:paraId="36157328" w14:textId="77777777">
              <w:tc>
                <w:tcPr>
                  <w:tcW w:w="1895" w:type="dxa"/>
                  <w:tcMar/>
                </w:tcPr>
                <w:p w:rsidRPr="00412730" w:rsidR="009A5F28" w:rsidP="00412730" w:rsidRDefault="009A5F28" w14:paraId="23D4C9A4" w14:textId="683D5D15">
                  <w:pPr>
                    <w:pStyle w:val="SIText"/>
                  </w:pPr>
                  <w:r w:rsidRPr="00412730">
                    <w:t>AHCBUS40</w:t>
                  </w:r>
                  <w:r>
                    <w:t>7</w:t>
                  </w:r>
                </w:p>
              </w:tc>
              <w:tc>
                <w:tcPr>
                  <w:tcW w:w="5670" w:type="dxa"/>
                  <w:tcMar/>
                </w:tcPr>
                <w:p w:rsidRPr="00412730" w:rsidR="009A5F28" w:rsidP="00412730" w:rsidRDefault="009A5F28" w14:paraId="354869F4" w14:textId="77777777">
                  <w:pPr>
                    <w:pStyle w:val="SIText"/>
                  </w:pPr>
                  <w:r w:rsidRPr="00412730">
                    <w:t>Cost a project</w:t>
                  </w:r>
                </w:p>
              </w:tc>
            </w:tr>
            <w:tr w:rsidRPr="005C7EA8" w:rsidR="009A5F28" w:rsidTr="0159F8CE" w14:paraId="6463B46E" w14:textId="77777777">
              <w:tc>
                <w:tcPr>
                  <w:tcW w:w="1895" w:type="dxa"/>
                  <w:tcMar/>
                </w:tcPr>
                <w:p w:rsidRPr="00412730" w:rsidR="009A5F28" w:rsidP="00412730" w:rsidRDefault="009A5F28" w14:paraId="6FEFA43D" w14:textId="1528D881">
                  <w:pPr>
                    <w:pStyle w:val="SIText"/>
                  </w:pPr>
                  <w:r w:rsidRPr="00412730">
                    <w:t>AHCBUS40</w:t>
                  </w:r>
                  <w:r>
                    <w:t>8</w:t>
                  </w:r>
                </w:p>
              </w:tc>
              <w:tc>
                <w:tcPr>
                  <w:tcW w:w="5670" w:type="dxa"/>
                  <w:tcMar/>
                </w:tcPr>
                <w:p w:rsidRPr="00412730" w:rsidR="009A5F28" w:rsidP="00412730" w:rsidRDefault="009A5F28" w14:paraId="577CA8C7" w14:textId="77777777">
                  <w:pPr>
                    <w:pStyle w:val="SIText"/>
                  </w:pPr>
                  <w:r w:rsidRPr="00412730">
                    <w:t>Operate within a budget framework</w:t>
                  </w:r>
                </w:p>
              </w:tc>
            </w:tr>
            <w:tr w:rsidRPr="005C7EA8" w:rsidR="009A5F28" w:rsidTr="0159F8CE" w14:paraId="4E119113" w14:textId="77777777">
              <w:tc>
                <w:tcPr>
                  <w:tcW w:w="1895" w:type="dxa"/>
                  <w:tcMar/>
                </w:tcPr>
                <w:p w:rsidRPr="00412730" w:rsidR="009A5F28" w:rsidP="009A5F28" w:rsidRDefault="009A5F28" w14:paraId="600DCD81" w14:textId="77777777">
                  <w:pPr>
                    <w:pStyle w:val="SIText"/>
                  </w:pPr>
                  <w:r w:rsidRPr="00412730">
                    <w:t>AHCCCF405</w:t>
                  </w:r>
                </w:p>
              </w:tc>
              <w:tc>
                <w:tcPr>
                  <w:tcW w:w="5670" w:type="dxa"/>
                  <w:tcMar/>
                </w:tcPr>
                <w:p w:rsidRPr="00412730" w:rsidR="009A5F28" w:rsidP="009A5F28" w:rsidRDefault="009A5F28" w14:paraId="0C91BD23" w14:textId="77777777">
                  <w:pPr>
                    <w:pStyle w:val="SIText"/>
                  </w:pPr>
                  <w:r w:rsidRPr="00412730">
                    <w:t>Develop community networks</w:t>
                  </w:r>
                </w:p>
              </w:tc>
            </w:tr>
            <w:tr w:rsidRPr="005C7EA8" w:rsidR="009A5F28" w:rsidTr="0159F8CE" w14:paraId="15E84030" w14:textId="77777777">
              <w:tc>
                <w:tcPr>
                  <w:tcW w:w="1895" w:type="dxa"/>
                  <w:tcMar/>
                </w:tcPr>
                <w:p w:rsidRPr="00412730" w:rsidR="009A5F28" w:rsidP="00FC5A33" w:rsidRDefault="009A5F28" w14:paraId="12F769EF" w14:textId="77777777">
                  <w:pPr>
                    <w:pStyle w:val="SIText"/>
                  </w:pPr>
                  <w:r w:rsidRPr="00412730">
                    <w:t>AHCMOM402</w:t>
                  </w:r>
                </w:p>
              </w:tc>
              <w:tc>
                <w:tcPr>
                  <w:tcW w:w="5670" w:type="dxa"/>
                  <w:tcMar/>
                </w:tcPr>
                <w:p w:rsidRPr="00412730" w:rsidR="009A5F28" w:rsidP="00FC5A33" w:rsidRDefault="009A5F28" w14:paraId="38A7BC1C" w14:textId="77777777">
                  <w:pPr>
                    <w:pStyle w:val="SIText"/>
                  </w:pPr>
                  <w:r w:rsidRPr="00412730">
                    <w:t>Supervise maintenance of property, machinery and equipment</w:t>
                  </w:r>
                </w:p>
              </w:tc>
            </w:tr>
            <w:tr w:rsidRPr="005C7EA8" w:rsidR="009A5F28" w:rsidTr="0159F8CE" w14:paraId="5E26AB2D" w14:textId="77777777">
              <w:tc>
                <w:tcPr>
                  <w:tcW w:w="1895" w:type="dxa"/>
                  <w:tcMar/>
                </w:tcPr>
                <w:p w:rsidRPr="00412730" w:rsidR="009A5F28" w:rsidRDefault="009A5F28" w14:paraId="09F325E4" w14:textId="484853F2">
                  <w:pPr>
                    <w:pStyle w:val="SIText"/>
                  </w:pPr>
                  <w:r w:rsidRPr="00412730">
                    <w:t>AHC</w:t>
                  </w:r>
                  <w:r w:rsidR="005D4B78">
                    <w:t>ECR</w:t>
                  </w:r>
                  <w:r w:rsidRPr="00412730">
                    <w:t>306</w:t>
                  </w:r>
                </w:p>
              </w:tc>
              <w:tc>
                <w:tcPr>
                  <w:tcW w:w="5670" w:type="dxa"/>
                  <w:tcMar/>
                </w:tcPr>
                <w:p w:rsidRPr="00412730" w:rsidR="009A5F28" w:rsidP="00FC5A33" w:rsidRDefault="009A5F28" w14:paraId="500154FF" w14:textId="77777777">
                  <w:pPr>
                    <w:pStyle w:val="SIText"/>
                  </w:pPr>
                  <w:r w:rsidRPr="00412730">
                    <w:t>Conduct photography for fieldwork</w:t>
                  </w:r>
                </w:p>
              </w:tc>
            </w:tr>
            <w:tr w:rsidRPr="005C7EA8" w:rsidR="009A5F28" w:rsidTr="0159F8CE" w14:paraId="50CE5F6C" w14:textId="77777777">
              <w:tc>
                <w:tcPr>
                  <w:tcW w:w="1895" w:type="dxa"/>
                  <w:tcMar/>
                </w:tcPr>
                <w:p w:rsidRPr="00412730" w:rsidR="009A5F28" w:rsidP="00FC5A33" w:rsidRDefault="009A5F28" w14:paraId="0C81D6CF" w14:textId="77777777">
                  <w:pPr>
                    <w:pStyle w:val="SIText"/>
                  </w:pPr>
                  <w:r w:rsidRPr="00412730">
                    <w:t>AHCPCM502</w:t>
                  </w:r>
                </w:p>
              </w:tc>
              <w:tc>
                <w:tcPr>
                  <w:tcW w:w="5670" w:type="dxa"/>
                  <w:tcMar/>
                </w:tcPr>
                <w:p w:rsidRPr="00412730" w:rsidR="009A5F28" w:rsidP="00FC5A33" w:rsidRDefault="009A5F28" w14:paraId="6C1A8788" w14:textId="77777777">
                  <w:pPr>
                    <w:pStyle w:val="SIText"/>
                  </w:pPr>
                  <w:r w:rsidRPr="00412730">
                    <w:t>Collect and classify plants</w:t>
                  </w:r>
                </w:p>
              </w:tc>
            </w:tr>
            <w:tr w:rsidRPr="005C7EA8" w:rsidR="009A5F28" w:rsidTr="0159F8CE" w14:paraId="2D7280DA" w14:textId="77777777">
              <w:tc>
                <w:tcPr>
                  <w:tcW w:w="1895" w:type="dxa"/>
                  <w:tcMar/>
                </w:tcPr>
                <w:p w:rsidRPr="00412730" w:rsidR="009A5F28" w:rsidP="00FC5A33" w:rsidRDefault="009A5F28" w14:paraId="182F852F" w14:textId="77777777">
                  <w:pPr>
                    <w:pStyle w:val="SIText"/>
                  </w:pPr>
                  <w:r w:rsidRPr="00412730">
                    <w:t>AHCPMG305</w:t>
                  </w:r>
                </w:p>
              </w:tc>
              <w:tc>
                <w:tcPr>
                  <w:tcW w:w="5670" w:type="dxa"/>
                  <w:tcMar/>
                </w:tcPr>
                <w:p w:rsidRPr="00412730" w:rsidR="009A5F28" w:rsidP="00FC5A33" w:rsidRDefault="009A5F28" w14:paraId="72151278" w14:textId="77777777">
                  <w:pPr>
                    <w:pStyle w:val="SIText"/>
                  </w:pPr>
                  <w:r w:rsidRPr="00412730">
                    <w:t>Survey pests</w:t>
                  </w:r>
                </w:p>
              </w:tc>
            </w:tr>
            <w:tr w:rsidRPr="005C7EA8" w:rsidR="009A5F28" w:rsidTr="0159F8CE" w14:paraId="1DAEF518" w14:textId="77777777">
              <w:tc>
                <w:tcPr>
                  <w:tcW w:w="1895" w:type="dxa"/>
                  <w:tcMar/>
                </w:tcPr>
                <w:p w:rsidRPr="00412730" w:rsidR="009A5F28" w:rsidP="00FC5A33" w:rsidRDefault="009A5F28" w14:paraId="1CC5FD65" w14:textId="77777777">
                  <w:pPr>
                    <w:pStyle w:val="SIText"/>
                  </w:pPr>
                  <w:r w:rsidRPr="00412730">
                    <w:t>AHCPMG306</w:t>
                  </w:r>
                </w:p>
              </w:tc>
              <w:tc>
                <w:tcPr>
                  <w:tcW w:w="5670" w:type="dxa"/>
                  <w:tcMar/>
                </w:tcPr>
                <w:p w:rsidRPr="00412730" w:rsidR="009A5F28" w:rsidP="00FC5A33" w:rsidRDefault="009A5F28" w14:paraId="7296C921" w14:textId="77777777">
                  <w:pPr>
                    <w:pStyle w:val="SIText"/>
                  </w:pPr>
                  <w:r w:rsidRPr="00412730">
                    <w:t>Determine pest control techniques</w:t>
                  </w:r>
                </w:p>
              </w:tc>
            </w:tr>
            <w:tr w:rsidRPr="005C7EA8" w:rsidR="009A5F28" w:rsidTr="0159F8CE" w14:paraId="3706FBC5" w14:textId="77777777">
              <w:tc>
                <w:tcPr>
                  <w:tcW w:w="1895" w:type="dxa"/>
                  <w:tcMar/>
                </w:tcPr>
                <w:p w:rsidRPr="00412730" w:rsidR="009A5F28" w:rsidP="00FC5A33" w:rsidRDefault="009A5F28" w14:paraId="5BFD682B" w14:textId="77777777">
                  <w:pPr>
                    <w:pStyle w:val="SIText"/>
                  </w:pPr>
                  <w:r w:rsidRPr="00412730">
                    <w:t>AHCPMG307</w:t>
                  </w:r>
                </w:p>
              </w:tc>
              <w:tc>
                <w:tcPr>
                  <w:tcW w:w="5670" w:type="dxa"/>
                  <w:tcMar/>
                </w:tcPr>
                <w:p w:rsidRPr="00412730" w:rsidR="009A5F28" w:rsidP="00FC5A33" w:rsidRDefault="009A5F28" w14:paraId="23921A48" w14:textId="77777777">
                  <w:pPr>
                    <w:pStyle w:val="SIText"/>
                  </w:pPr>
                  <w:r w:rsidRPr="00412730">
                    <w:t>Apply animal trapping techniques</w:t>
                  </w:r>
                </w:p>
              </w:tc>
            </w:tr>
            <w:tr w:rsidRPr="005C7EA8" w:rsidR="009A5F28" w:rsidTr="0159F8CE" w14:paraId="05573A9E" w14:textId="77777777">
              <w:tc>
                <w:tcPr>
                  <w:tcW w:w="1895" w:type="dxa"/>
                  <w:tcMar/>
                </w:tcPr>
                <w:p w:rsidRPr="00412730" w:rsidR="009A5F28" w:rsidP="00FC5A33" w:rsidRDefault="009A5F28" w14:paraId="21F59693" w14:textId="77777777">
                  <w:pPr>
                    <w:pStyle w:val="SIText"/>
                  </w:pPr>
                  <w:r w:rsidRPr="00412730">
                    <w:t>AHCPMG309</w:t>
                  </w:r>
                </w:p>
              </w:tc>
              <w:tc>
                <w:tcPr>
                  <w:tcW w:w="5670" w:type="dxa"/>
                  <w:tcMar/>
                </w:tcPr>
                <w:p w:rsidRPr="00412730" w:rsidR="009A5F28" w:rsidP="00FC5A33" w:rsidRDefault="009A5F28" w14:paraId="659E4F5B" w14:textId="77777777">
                  <w:pPr>
                    <w:pStyle w:val="SIText"/>
                  </w:pPr>
                  <w:r w:rsidRPr="00412730">
                    <w:t>Apply pest animal control techniques</w:t>
                  </w:r>
                </w:p>
              </w:tc>
            </w:tr>
            <w:tr w:rsidRPr="005C7EA8" w:rsidR="005D4B78" w:rsidTr="0159F8CE" w14:paraId="7E679C7B" w14:textId="77777777">
              <w:tc>
                <w:tcPr>
                  <w:tcW w:w="1895" w:type="dxa"/>
                  <w:tcMar/>
                </w:tcPr>
                <w:p w:rsidRPr="00412730" w:rsidR="005D4B78" w:rsidP="00FC5A33" w:rsidRDefault="005D4B78" w14:paraId="3420FE96" w14:textId="12277D0B">
                  <w:pPr>
                    <w:pStyle w:val="SIText"/>
                  </w:pPr>
                  <w:r>
                    <w:t>AHCPMG312</w:t>
                  </w:r>
                </w:p>
              </w:tc>
              <w:tc>
                <w:tcPr>
                  <w:tcW w:w="5670" w:type="dxa"/>
                  <w:tcMar/>
                </w:tcPr>
                <w:p w:rsidRPr="00412730" w:rsidR="005D4B78" w:rsidP="00FC5A33" w:rsidRDefault="005D4B78" w14:paraId="70D38A25" w14:textId="5CE1FC70">
                  <w:pPr>
                    <w:pStyle w:val="SIText"/>
                  </w:pPr>
                  <w:r w:rsidRPr="005D4B78">
                    <w:t>Apply poison baits for vertebrate pest control in rural and environmental landscapes</w:t>
                  </w:r>
                </w:p>
              </w:tc>
            </w:tr>
            <w:tr w:rsidRPr="005C7EA8" w:rsidR="009A5F28" w:rsidTr="0159F8CE" w14:paraId="287FA817" w14:textId="77777777">
              <w:tc>
                <w:tcPr>
                  <w:tcW w:w="1895" w:type="dxa"/>
                  <w:tcMar/>
                </w:tcPr>
                <w:p w:rsidRPr="00412730" w:rsidR="009A5F28" w:rsidP="00FC5A33" w:rsidRDefault="009A5F28" w14:paraId="7E7069BB" w14:textId="77777777">
                  <w:pPr>
                    <w:pStyle w:val="SIText"/>
                  </w:pPr>
                  <w:r w:rsidRPr="00412730">
                    <w:t>AHCPMG414</w:t>
                  </w:r>
                </w:p>
              </w:tc>
              <w:tc>
                <w:tcPr>
                  <w:tcW w:w="5670" w:type="dxa"/>
                  <w:tcMar/>
                </w:tcPr>
                <w:p w:rsidRPr="00412730" w:rsidR="009A5F28" w:rsidP="00FC5A33" w:rsidRDefault="009A5F28" w14:paraId="39951CD3" w14:textId="77777777">
                  <w:pPr>
                    <w:pStyle w:val="SIText"/>
                  </w:pPr>
                  <w:r w:rsidRPr="00412730">
                    <w:t>Apply predator trapping techniques</w:t>
                  </w:r>
                </w:p>
              </w:tc>
            </w:tr>
            <w:tr w:rsidRPr="005C7EA8" w:rsidR="009A5F28" w:rsidTr="0159F8CE" w14:paraId="7356EBCB" w14:textId="77777777">
              <w:tc>
                <w:tcPr>
                  <w:tcW w:w="1895" w:type="dxa"/>
                  <w:tcMar/>
                </w:tcPr>
                <w:p w:rsidRPr="00412730" w:rsidR="009A5F28" w:rsidP="009A5F28" w:rsidRDefault="009A5F28" w14:paraId="4460413D" w14:textId="77777777">
                  <w:pPr>
                    <w:pStyle w:val="SIText"/>
                  </w:pPr>
                  <w:r w:rsidRPr="00412730">
                    <w:t>AHCWRK403</w:t>
                  </w:r>
                </w:p>
              </w:tc>
              <w:tc>
                <w:tcPr>
                  <w:tcW w:w="5670" w:type="dxa"/>
                  <w:tcMar/>
                </w:tcPr>
                <w:p w:rsidRPr="00412730" w:rsidR="009A5F28" w:rsidP="009A5F28" w:rsidRDefault="009A5F28" w14:paraId="3BB3948E" w14:textId="77777777">
                  <w:pPr>
                    <w:pStyle w:val="SIText"/>
                  </w:pPr>
                  <w:r w:rsidRPr="00412730">
                    <w:t>Supervise work routines and staff performance</w:t>
                  </w:r>
                </w:p>
              </w:tc>
            </w:tr>
            <w:tr w:rsidRPr="005C7EA8" w:rsidR="009A5F28" w:rsidTr="0159F8CE" w14:paraId="474D5FD6" w14:textId="77777777">
              <w:tc>
                <w:tcPr>
                  <w:tcW w:w="1895" w:type="dxa"/>
                  <w:tcMar/>
                </w:tcPr>
                <w:p w:rsidRPr="00412730" w:rsidR="009A5F28" w:rsidP="009A5F28" w:rsidRDefault="009A5F28" w14:paraId="68A0AD46" w14:textId="599B88E0">
                  <w:pPr>
                    <w:pStyle w:val="SIText"/>
                  </w:pPr>
                  <w:r w:rsidR="009A5F28">
                    <w:rPr/>
                    <w:t>BSBPMG4</w:t>
                  </w:r>
                  <w:r w:rsidR="76348852">
                    <w:rPr/>
                    <w:t>28</w:t>
                  </w:r>
                </w:p>
              </w:tc>
              <w:tc>
                <w:tcPr>
                  <w:tcW w:w="5670" w:type="dxa"/>
                  <w:tcMar/>
                </w:tcPr>
                <w:p w:rsidRPr="00412730" w:rsidR="009A5F28" w:rsidP="009A5F28" w:rsidRDefault="009A5F28" w14:paraId="7724513C" w14:textId="77777777">
                  <w:pPr>
                    <w:pStyle w:val="SIText"/>
                  </w:pPr>
                  <w:r w:rsidRPr="00412730">
                    <w:t>Apply project life cycle management processes</w:t>
                  </w:r>
                </w:p>
              </w:tc>
            </w:tr>
            <w:tr w:rsidRPr="005C7EA8" w:rsidR="009A5F28" w:rsidTr="0159F8CE" w14:paraId="586A7851" w14:textId="77777777">
              <w:tc>
                <w:tcPr>
                  <w:tcW w:w="1895" w:type="dxa"/>
                  <w:tcMar/>
                </w:tcPr>
                <w:p w:rsidRPr="00412730" w:rsidR="009A5F28" w:rsidP="009A5F28" w:rsidRDefault="009A5F28" w14:paraId="7E626416" w14:textId="77777777">
                  <w:pPr>
                    <w:pStyle w:val="SIText"/>
                  </w:pPr>
                  <w:r w:rsidRPr="00412730">
                    <w:t>CHCCDE002</w:t>
                  </w:r>
                </w:p>
              </w:tc>
              <w:tc>
                <w:tcPr>
                  <w:tcW w:w="5670" w:type="dxa"/>
                  <w:tcMar/>
                </w:tcPr>
                <w:p w:rsidRPr="00412730" w:rsidR="009A5F28" w:rsidP="009A5F28" w:rsidRDefault="009A5F28" w14:paraId="1FA6ADE9" w14:textId="77777777">
                  <w:pPr>
                    <w:pStyle w:val="SIText"/>
                  </w:pPr>
                  <w:r w:rsidRPr="00412730">
                    <w:t>Develop and implement community programs</w:t>
                  </w:r>
                </w:p>
              </w:tc>
            </w:tr>
            <w:tr w:rsidRPr="005C7EA8" w:rsidR="009A5F28" w:rsidTr="0159F8CE" w14:paraId="14A3CA74" w14:textId="77777777">
              <w:tc>
                <w:tcPr>
                  <w:tcW w:w="1895" w:type="dxa"/>
                  <w:tcMar/>
                </w:tcPr>
                <w:p w:rsidRPr="00412730" w:rsidR="009A5F28" w:rsidP="009A5F28" w:rsidRDefault="009A5F28" w14:paraId="0796AFDE" w14:textId="77777777">
                  <w:pPr>
                    <w:pStyle w:val="SIText"/>
                  </w:pPr>
                  <w:r w:rsidRPr="00412730">
                    <w:t>FWPCOT3202</w:t>
                  </w:r>
                </w:p>
              </w:tc>
              <w:tc>
                <w:tcPr>
                  <w:tcW w:w="5670" w:type="dxa"/>
                  <w:tcMar/>
                </w:tcPr>
                <w:p w:rsidRPr="00412730" w:rsidR="009A5F28" w:rsidP="009A5F28" w:rsidRDefault="009A5F28" w14:paraId="3AE59577" w14:textId="77777777">
                  <w:pPr>
                    <w:pStyle w:val="SIText"/>
                  </w:pPr>
                  <w:r w:rsidRPr="00412730">
                    <w:t>Navigate in remote or trackless areas</w:t>
                  </w:r>
                </w:p>
              </w:tc>
            </w:tr>
            <w:tr w:rsidRPr="005C7EA8" w:rsidR="009A5F28" w:rsidTr="0159F8CE" w14:paraId="1768DCBF" w14:textId="77777777">
              <w:tc>
                <w:tcPr>
                  <w:tcW w:w="1895" w:type="dxa"/>
                  <w:tcMar/>
                </w:tcPr>
                <w:p w:rsidRPr="00412730" w:rsidR="009A5F28" w:rsidP="009A5F28" w:rsidRDefault="009A5F28" w14:paraId="6A9A7DE8" w14:textId="77777777">
                  <w:pPr>
                    <w:pStyle w:val="SIText"/>
                  </w:pPr>
                  <w:r w:rsidRPr="00412730">
                    <w:t>FWPCOT3259</w:t>
                  </w:r>
                </w:p>
              </w:tc>
              <w:tc>
                <w:tcPr>
                  <w:tcW w:w="5670" w:type="dxa"/>
                  <w:tcMar/>
                </w:tcPr>
                <w:p w:rsidRPr="00412730" w:rsidR="009A5F28" w:rsidP="009A5F28" w:rsidRDefault="009A5F28" w14:paraId="43DD2F35" w14:textId="77777777">
                  <w:pPr>
                    <w:pStyle w:val="SIText"/>
                  </w:pPr>
                  <w:r w:rsidRPr="00412730">
                    <w:t>Operate a four wheel drive on unsealed roads</w:t>
                  </w:r>
                </w:p>
              </w:tc>
            </w:tr>
            <w:tr w:rsidRPr="005C7EA8" w:rsidR="009A5F28" w:rsidTr="0159F8CE" w14:paraId="2B26AE6C" w14:textId="77777777">
              <w:tc>
                <w:tcPr>
                  <w:tcW w:w="1895" w:type="dxa"/>
                  <w:tcMar/>
                </w:tcPr>
                <w:p w:rsidRPr="00412730" w:rsidR="009A5F28" w:rsidP="009A5F28" w:rsidRDefault="009A5F28" w14:paraId="2CE952B8" w14:textId="721D4834">
                  <w:pPr>
                    <w:pStyle w:val="SIText"/>
                  </w:pPr>
                  <w:r w:rsidR="009A5F28">
                    <w:rPr/>
                    <w:t>HLTAID0</w:t>
                  </w:r>
                  <w:r w:rsidR="5A68E8B7">
                    <w:rPr/>
                    <w:t>11</w:t>
                  </w:r>
                </w:p>
              </w:tc>
              <w:tc>
                <w:tcPr>
                  <w:tcW w:w="5670" w:type="dxa"/>
                  <w:tcMar/>
                </w:tcPr>
                <w:p w:rsidRPr="00412730" w:rsidR="009A5F28" w:rsidP="009A5F28" w:rsidRDefault="009A5F28" w14:paraId="0E1733B0" w14:textId="77777777">
                  <w:pPr>
                    <w:pStyle w:val="SIText"/>
                  </w:pPr>
                  <w:r w:rsidRPr="00412730">
                    <w:t>Provide first aid</w:t>
                  </w:r>
                </w:p>
              </w:tc>
            </w:tr>
            <w:tr w:rsidRPr="005C7EA8" w:rsidR="009A5F28" w:rsidTr="0159F8CE" w14:paraId="0486B5D0" w14:textId="77777777">
              <w:tc>
                <w:tcPr>
                  <w:tcW w:w="1895" w:type="dxa"/>
                  <w:tcMar/>
                </w:tcPr>
                <w:p w:rsidRPr="00412730" w:rsidR="009A5F28" w:rsidP="009A5F28" w:rsidRDefault="009A5F28" w14:paraId="05FE23A7" w14:textId="1777290C">
                  <w:pPr>
                    <w:pStyle w:val="SIText"/>
                  </w:pPr>
                  <w:r w:rsidR="009A5F28">
                    <w:rPr/>
                    <w:t>HLTAID0</w:t>
                  </w:r>
                  <w:r w:rsidR="759141E6">
                    <w:rPr/>
                    <w:t>13</w:t>
                  </w:r>
                </w:p>
              </w:tc>
              <w:tc>
                <w:tcPr>
                  <w:tcW w:w="5670" w:type="dxa"/>
                  <w:tcMar/>
                </w:tcPr>
                <w:p w:rsidRPr="00412730" w:rsidR="009A5F28" w:rsidP="009A5F28" w:rsidRDefault="009A5F28" w14:paraId="01AA7CE9" w14:textId="197605F2">
                  <w:pPr>
                    <w:pStyle w:val="SIText"/>
                  </w:pPr>
                  <w:r w:rsidR="009A5F28">
                    <w:rPr/>
                    <w:t xml:space="preserve">Provide first aid in remote </w:t>
                  </w:r>
                  <w:r w:rsidR="6677FF48">
                    <w:rPr/>
                    <w:t>or isolated site</w:t>
                  </w:r>
                </w:p>
              </w:tc>
            </w:tr>
            <w:tr w:rsidRPr="005C7EA8" w:rsidR="009A5F28" w:rsidTr="0159F8CE" w14:paraId="5336C21F" w14:textId="77777777">
              <w:tc>
                <w:tcPr>
                  <w:tcW w:w="1895" w:type="dxa"/>
                  <w:tcMar/>
                </w:tcPr>
                <w:p w:rsidRPr="00412730" w:rsidR="009A5F28" w:rsidP="009A5F28" w:rsidRDefault="009A5F28" w14:paraId="3EF9A4C3" w14:textId="77777777">
                  <w:pPr>
                    <w:pStyle w:val="SIText"/>
                  </w:pPr>
                  <w:r w:rsidRPr="00412730">
                    <w:t>LGACOM404B</w:t>
                  </w:r>
                </w:p>
              </w:tc>
              <w:tc>
                <w:tcPr>
                  <w:tcW w:w="5670" w:type="dxa"/>
                  <w:tcMar/>
                </w:tcPr>
                <w:p w:rsidRPr="00412730" w:rsidR="009A5F28" w:rsidP="009A5F28" w:rsidRDefault="009A5F28" w14:paraId="0A32A028" w14:textId="77777777">
                  <w:pPr>
                    <w:pStyle w:val="SIText"/>
                  </w:pPr>
                  <w:r w:rsidRPr="00412730">
                    <w:t>Establish cooperative arrangements with other organisations</w:t>
                  </w:r>
                </w:p>
              </w:tc>
            </w:tr>
            <w:tr w:rsidRPr="005C7EA8" w:rsidR="009A5F28" w:rsidTr="0159F8CE" w14:paraId="3EC47ABA" w14:textId="77777777">
              <w:tc>
                <w:tcPr>
                  <w:tcW w:w="1895" w:type="dxa"/>
                  <w:tcMar/>
                </w:tcPr>
                <w:p w:rsidRPr="00412730" w:rsidR="009A5F28" w:rsidP="009A5F28" w:rsidRDefault="009A5F28" w14:paraId="76C203D0" w14:textId="77777777">
                  <w:pPr>
                    <w:pStyle w:val="SIText"/>
                  </w:pPr>
                  <w:r w:rsidRPr="00412730">
                    <w:t>PSPREG003</w:t>
                  </w:r>
                </w:p>
              </w:tc>
              <w:tc>
                <w:tcPr>
                  <w:tcW w:w="5670" w:type="dxa"/>
                  <w:tcMar/>
                </w:tcPr>
                <w:p w:rsidRPr="00412730" w:rsidR="009A5F28" w:rsidP="009A5F28" w:rsidRDefault="009A5F28" w14:paraId="0C1939A1" w14:textId="77777777">
                  <w:pPr>
                    <w:pStyle w:val="SIText"/>
                  </w:pPr>
                  <w:r w:rsidRPr="00412730">
                    <w:t>Apply regulatory powers</w:t>
                  </w:r>
                </w:p>
              </w:tc>
            </w:tr>
            <w:tr w:rsidRPr="005C7EA8" w:rsidR="009A5F28" w:rsidTr="0159F8CE" w14:paraId="1FF659E7" w14:textId="77777777">
              <w:tc>
                <w:tcPr>
                  <w:tcW w:w="1895" w:type="dxa"/>
                  <w:tcMar/>
                </w:tcPr>
                <w:p w:rsidRPr="00412730" w:rsidR="009A5F28" w:rsidP="009A5F28" w:rsidRDefault="009A5F28" w14:paraId="12A515FA" w14:textId="77777777">
                  <w:pPr>
                    <w:pStyle w:val="SIText"/>
                  </w:pPr>
                  <w:r w:rsidRPr="00412730">
                    <w:t>PSPREG008</w:t>
                  </w:r>
                </w:p>
              </w:tc>
              <w:tc>
                <w:tcPr>
                  <w:tcW w:w="5670" w:type="dxa"/>
                  <w:tcMar/>
                </w:tcPr>
                <w:p w:rsidRPr="00412730" w:rsidR="009A5F28" w:rsidP="009A5F28" w:rsidRDefault="009A5F28" w14:paraId="6248DA94" w14:textId="77777777">
                  <w:pPr>
                    <w:pStyle w:val="SIText"/>
                  </w:pPr>
                  <w:r w:rsidRPr="00412730">
                    <w:t>Act on non-compliance</w:t>
                  </w:r>
                </w:p>
              </w:tc>
            </w:tr>
            <w:tr w:rsidRPr="005C7EA8" w:rsidR="009A5F28" w:rsidTr="0159F8CE" w14:paraId="1F397B06" w14:textId="77777777">
              <w:tc>
                <w:tcPr>
                  <w:tcW w:w="1895" w:type="dxa"/>
                  <w:tcMar/>
                </w:tcPr>
                <w:p w:rsidRPr="00412730" w:rsidR="009A5F28" w:rsidP="009A5F28" w:rsidRDefault="009A5F28" w14:paraId="48E3A93E" w14:textId="77777777">
                  <w:pPr>
                    <w:pStyle w:val="SIText"/>
                  </w:pPr>
                  <w:r w:rsidRPr="00412730">
                    <w:t>TLIR4002</w:t>
                  </w:r>
                </w:p>
              </w:tc>
              <w:tc>
                <w:tcPr>
                  <w:tcW w:w="5670" w:type="dxa"/>
                  <w:tcMar/>
                </w:tcPr>
                <w:p w:rsidRPr="00412730" w:rsidR="009A5F28" w:rsidP="009A5F28" w:rsidRDefault="009A5F28" w14:paraId="60E07D72" w14:textId="77777777">
                  <w:pPr>
                    <w:pStyle w:val="SIText"/>
                  </w:pPr>
                  <w:r w:rsidRPr="00412730">
                    <w:t>Source goods/services and evaluate contractors</w:t>
                  </w:r>
                </w:p>
              </w:tc>
            </w:tr>
          </w:tbl>
          <w:p w:rsidR="00C71D87" w:rsidP="00C71D87" w:rsidRDefault="00C71D87" w14:paraId="5848B380" w14:textId="5F1D9B1B">
            <w:pPr>
              <w:pStyle w:val="SIText-Bold"/>
              <w:rPr>
                <w:lang w:eastAsia="en-US"/>
              </w:rPr>
            </w:pPr>
            <w:r>
              <w:rPr>
                <w:lang w:eastAsia="en-US"/>
              </w:rPr>
              <w:t xml:space="preserve"> </w:t>
            </w:r>
          </w:p>
          <w:p w:rsidR="00C71D87" w:rsidP="00C71D87" w:rsidRDefault="00C71D87" w14:paraId="6027FF69" w14:textId="77777777">
            <w:pPr>
              <w:rPr>
                <w:lang w:eastAsia="en-US"/>
              </w:rPr>
            </w:pPr>
          </w:p>
          <w:p w:rsidR="004270D2" w:rsidP="008E7B69" w:rsidRDefault="004270D2" w14:paraId="5F93AB48" w14:textId="77777777"/>
        </w:tc>
      </w:tr>
    </w:tbl>
    <w:p w:rsidR="000D7BE6" w:rsidRDefault="000D7BE6" w14:paraId="1B7053B3" w14:textId="77777777"/>
    <w:p w:rsidR="000D7BE6" w:rsidRDefault="000D7BE6" w14:paraId="3F47A7BC" w14:textId="77777777">
      <w:pPr>
        <w:spacing w:after="200" w:line="276" w:lineRule="auto"/>
      </w:pPr>
      <w:r>
        <w:br w:type="page"/>
      </w:r>
    </w:p>
    <w:p w:rsidR="000D7BE6" w:rsidRDefault="000D7BE6" w14:paraId="3AFAA97E" w14:textId="77777777"/>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628"/>
      </w:tblGrid>
      <w:tr w:rsidRPr="00963A46" w:rsidR="005C7EA8" w:rsidTr="746B326A" w14:paraId="4F5082DE" w14:textId="77777777">
        <w:trPr>
          <w:trHeight w:val="2728"/>
        </w:trPr>
        <w:tc>
          <w:tcPr>
            <w:tcW w:w="5000" w:type="pct"/>
            <w:shd w:val="clear" w:color="auto" w:fill="auto"/>
          </w:tcPr>
          <w:p w:rsidR="005C7EA8" w:rsidP="000C13F1" w:rsidRDefault="000C13F1" w14:paraId="3D452A94" w14:textId="77777777">
            <w:pPr>
              <w:pStyle w:val="SITextHeading2"/>
              <w:rPr>
                <w:b w:val="0"/>
              </w:rPr>
            </w:pPr>
            <w:r w:rsidRPr="000C13F1">
              <w:t>Qualification Mapping Information</w:t>
            </w:r>
          </w:p>
          <w:p w:rsidR="000C13F1" w:rsidP="000C13F1" w:rsidRDefault="000C13F1" w14:paraId="217F4782" w14:textId="77777777">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Pr="00923720" w:rsidR="000C13F1" w:rsidTr="746B326A" w14:paraId="516B9C1F" w14:textId="77777777">
              <w:trPr>
                <w:tblHeader/>
              </w:trPr>
              <w:tc>
                <w:tcPr>
                  <w:tcW w:w="1028" w:type="pct"/>
                </w:tcPr>
                <w:p w:rsidRPr="000C13F1" w:rsidR="000C13F1" w:rsidP="000C13F1" w:rsidRDefault="000C13F1" w14:paraId="2AE7149A" w14:textId="77777777">
                  <w:pPr>
                    <w:pStyle w:val="SIText-Bold"/>
                  </w:pPr>
                  <w:r w:rsidRPr="000C13F1">
                    <w:t>Code and title current version</w:t>
                  </w:r>
                </w:p>
              </w:tc>
              <w:tc>
                <w:tcPr>
                  <w:tcW w:w="1105" w:type="pct"/>
                </w:tcPr>
                <w:p w:rsidRPr="000C13F1" w:rsidR="000C13F1" w:rsidP="000C13F1" w:rsidRDefault="000C13F1" w14:paraId="7E0E31A2" w14:textId="77777777">
                  <w:pPr>
                    <w:pStyle w:val="SIText-Bold"/>
                  </w:pPr>
                  <w:r w:rsidRPr="000C13F1">
                    <w:t>Code and title previous version</w:t>
                  </w:r>
                </w:p>
              </w:tc>
              <w:tc>
                <w:tcPr>
                  <w:tcW w:w="1398" w:type="pct"/>
                </w:tcPr>
                <w:p w:rsidRPr="000C13F1" w:rsidR="000C13F1" w:rsidP="000C13F1" w:rsidRDefault="000C13F1" w14:paraId="0192FDF4" w14:textId="77777777">
                  <w:pPr>
                    <w:pStyle w:val="SIText-Bold"/>
                  </w:pPr>
                  <w:r w:rsidRPr="000C13F1">
                    <w:t>Comments</w:t>
                  </w:r>
                </w:p>
              </w:tc>
              <w:tc>
                <w:tcPr>
                  <w:tcW w:w="1469" w:type="pct"/>
                </w:tcPr>
                <w:p w:rsidRPr="000C13F1" w:rsidR="000C13F1" w:rsidP="000C13F1" w:rsidRDefault="000C13F1" w14:paraId="7F2534E8" w14:textId="77777777">
                  <w:pPr>
                    <w:pStyle w:val="SIText-Bold"/>
                  </w:pPr>
                  <w:r w:rsidRPr="000C13F1">
                    <w:t>Equivalence status</w:t>
                  </w:r>
                </w:p>
              </w:tc>
            </w:tr>
            <w:tr w:rsidRPr="00BC49BB" w:rsidR="00CE0ADB" w:rsidTr="746B326A" w14:paraId="1D44ABA6" w14:textId="77777777">
              <w:tc>
                <w:tcPr>
                  <w:tcW w:w="1028" w:type="pct"/>
                </w:tcPr>
                <w:p w:rsidRPr="009A5F28" w:rsidR="00CE0ADB" w:rsidRDefault="00CE0ADB" w14:paraId="28512F99" w14:textId="0BE11C86">
                  <w:pPr>
                    <w:pStyle w:val="SIText"/>
                  </w:pPr>
                  <w:r w:rsidRPr="009A5F28">
                    <w:t>AHC</w:t>
                  </w:r>
                  <w:r w:rsidRPr="009A5F28">
                    <w:rPr>
                      <w:rStyle w:val="TemporarytextChar"/>
                      <w:color w:val="auto"/>
                      <w:lang w:eastAsia="en-US"/>
                    </w:rPr>
                    <w:t>417</w:t>
                  </w:r>
                  <w:r w:rsidR="003A2485">
                    <w:rPr>
                      <w:rStyle w:val="TemporarytextChar"/>
                      <w:color w:val="auto"/>
                      <w:lang w:eastAsia="en-US"/>
                    </w:rPr>
                    <w:t>20</w:t>
                  </w:r>
                  <w:r w:rsidRPr="009A5F28">
                    <w:t xml:space="preserve"> Certificate IV in Pest Management</w:t>
                  </w:r>
                </w:p>
              </w:tc>
              <w:tc>
                <w:tcPr>
                  <w:tcW w:w="1105" w:type="pct"/>
                </w:tcPr>
                <w:p w:rsidRPr="00BC49BB" w:rsidR="00CE0ADB" w:rsidP="00CE0ADB" w:rsidRDefault="00CE0ADB" w14:paraId="4D9BCE5B" w14:textId="66743CA7">
                  <w:pPr>
                    <w:pStyle w:val="SIText"/>
                  </w:pPr>
                  <w:r>
                    <w:t>AHC41716 Certificate IV in Pest Management</w:t>
                  </w:r>
                </w:p>
              </w:tc>
              <w:tc>
                <w:tcPr>
                  <w:tcW w:w="1398" w:type="pct"/>
                </w:tcPr>
                <w:p w:rsidRPr="00BC49BB" w:rsidR="00CE0ADB" w:rsidRDefault="003A2485" w14:paraId="6D4867BA" w14:textId="2E563635">
                  <w:pPr>
                    <w:pStyle w:val="SIText"/>
                  </w:pPr>
                  <w:r>
                    <w:t>Updated qualification code</w:t>
                  </w:r>
                  <w:r>
                    <w:br/>
                  </w:r>
                  <w:r w:rsidR="00D90339">
                    <w:t xml:space="preserve">Updated </w:t>
                  </w:r>
                  <w:r w:rsidR="004B606C">
                    <w:t xml:space="preserve">unit </w:t>
                  </w:r>
                  <w:r w:rsidR="00D90339">
                    <w:t xml:space="preserve">codes </w:t>
                  </w:r>
                  <w:r w:rsidR="006973EF">
                    <w:t xml:space="preserve">in </w:t>
                  </w:r>
                  <w:r w:rsidR="00D90339">
                    <w:t>electives lists</w:t>
                  </w:r>
                  <w:bookmarkStart w:name="_GoBack" w:id="1"/>
                  <w:bookmarkEnd w:id="1"/>
                </w:p>
              </w:tc>
              <w:tc>
                <w:tcPr>
                  <w:tcW w:w="1469" w:type="pct"/>
                </w:tcPr>
                <w:p w:rsidRPr="00BC49BB" w:rsidR="00CE0ADB" w:rsidP="00CE0ADB" w:rsidRDefault="00CE0ADB" w14:paraId="039243EE" w14:textId="06EC2081">
                  <w:pPr>
                    <w:pStyle w:val="SIText"/>
                  </w:pPr>
                  <w:r>
                    <w:t>Equivalent</w:t>
                  </w:r>
                </w:p>
              </w:tc>
            </w:tr>
          </w:tbl>
          <w:p w:rsidRPr="000C13F1" w:rsidR="000C13F1" w:rsidP="000C13F1" w:rsidRDefault="000C13F1" w14:paraId="6E79BCE5" w14:textId="77777777">
            <w:pPr>
              <w:rPr>
                <w:lang w:eastAsia="en-US"/>
              </w:rPr>
            </w:pPr>
          </w:p>
        </w:tc>
      </w:tr>
      <w:tr w:rsidRPr="00963A46" w:rsidR="005C7EA8" w:rsidTr="746B326A" w14:paraId="007AF0BD" w14:textId="77777777">
        <w:trPr>
          <w:trHeight w:val="790"/>
        </w:trPr>
        <w:tc>
          <w:tcPr>
            <w:tcW w:w="5000" w:type="pct"/>
            <w:shd w:val="clear" w:color="auto" w:fill="auto"/>
          </w:tcPr>
          <w:p w:rsidR="005C7EA8" w:rsidP="000C13F1" w:rsidRDefault="000C13F1" w14:paraId="5EB96B38" w14:textId="77777777">
            <w:pPr>
              <w:pStyle w:val="SITextHeading2"/>
              <w:rPr>
                <w:b w:val="0"/>
              </w:rPr>
            </w:pPr>
            <w:r w:rsidRPr="000C13F1">
              <w:t>Links</w:t>
            </w:r>
          </w:p>
          <w:p w:rsidR="000C13F1" w:rsidP="00CE0ADB" w:rsidRDefault="00140954" w14:paraId="32B5B8AF" w14:textId="35AFF930">
            <w:pPr>
              <w:pStyle w:val="SIText"/>
            </w:pPr>
            <w:r w:rsidRPr="00140954">
              <w:t xml:space="preserve">Companion Volumes, including Implementation Guides, are available at VETNet: </w:t>
            </w:r>
            <w:r w:rsidRPr="00CE0ADB" w:rsidR="00CE0ADB">
              <w:t>https://vetnet.education.gov.au/Pages/TrainingDocs.aspx?q=c6399549-9c62-4a5e-bf1a-524b2322cf72</w:t>
            </w:r>
          </w:p>
        </w:tc>
      </w:tr>
    </w:tbl>
    <w:p w:rsidR="00F1480E" w:rsidP="00F1480E" w:rsidRDefault="00F1480E" w14:paraId="07722A00" w14:textId="77777777">
      <w:pPr>
        <w:pStyle w:val="SIText"/>
      </w:pPr>
    </w:p>
    <w:sectPr w:rsidR="00F1480E" w:rsidSect="00AE32CB">
      <w:headerReference w:type="default" r:id="rId11"/>
      <w:footerReference w:type="default" r:id="rId12"/>
      <w:pgSz w:w="11906" w:h="16838" w:orient="portrait"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1EB2" w:rsidP="00BF3F0A" w:rsidRDefault="00221EB2" w14:paraId="04E31E55" w14:textId="77777777">
      <w:r>
        <w:separator/>
      </w:r>
    </w:p>
    <w:p w:rsidR="00221EB2" w:rsidRDefault="00221EB2" w14:paraId="180F541C" w14:textId="77777777"/>
  </w:endnote>
  <w:endnote w:type="continuationSeparator" w:id="0">
    <w:p w:rsidR="00221EB2" w:rsidP="00BF3F0A" w:rsidRDefault="00221EB2" w14:paraId="5545209A" w14:textId="77777777">
      <w:r>
        <w:continuationSeparator/>
      </w:r>
    </w:p>
    <w:p w:rsidR="00221EB2" w:rsidRDefault="00221EB2" w14:paraId="58009D4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rsidR="008E1B41" w:rsidP="000D7BE6" w:rsidRDefault="00D810DE" w14:paraId="7E301289" w14:textId="77777777">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D70D8A">
          <w:rPr>
            <w:noProof/>
          </w:rPr>
          <w:t>1</w:t>
        </w:r>
        <w:r>
          <w:rPr>
            <w:noProof/>
          </w:rPr>
          <w:fldChar w:fldCharType="end"/>
        </w:r>
      </w:p>
      <w:p w:rsidRPr="008E1B41" w:rsidR="00D810DE" w:rsidP="008E1B41" w:rsidRDefault="008E1B41" w14:paraId="15440F81" w14:textId="77777777">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rsidR="00687B62" w:rsidRDefault="00687B62" w14:paraId="6F13738B"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1EB2" w:rsidP="00BF3F0A" w:rsidRDefault="00221EB2" w14:paraId="5A3E9296" w14:textId="77777777">
      <w:r>
        <w:separator/>
      </w:r>
    </w:p>
    <w:p w:rsidR="00221EB2" w:rsidRDefault="00221EB2" w14:paraId="2D8A6108" w14:textId="77777777"/>
  </w:footnote>
  <w:footnote w:type="continuationSeparator" w:id="0">
    <w:p w:rsidR="00221EB2" w:rsidP="00BF3F0A" w:rsidRDefault="00221EB2" w14:paraId="4B6F42AD" w14:textId="77777777">
      <w:r>
        <w:continuationSeparator/>
      </w:r>
    </w:p>
    <w:p w:rsidR="00221EB2" w:rsidRDefault="00221EB2" w14:paraId="065DC29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FE73B3" w:rsidR="009C2650" w:rsidP="00FE73B3" w:rsidRDefault="00FE73B3" w14:paraId="4B304FB3" w14:textId="1447B846">
    <w:pPr>
      <w:pStyle w:val="Header"/>
    </w:pPr>
    <w:r w:rsidRPr="00FE73B3">
      <w:rPr>
        <w:sz w:val="20"/>
        <w:lang w:eastAsia="en-US"/>
      </w:rPr>
      <w:t>AHC417</w:t>
    </w:r>
    <w:r w:rsidR="003A2485">
      <w:rPr>
        <w:sz w:val="20"/>
        <w:lang w:eastAsia="en-US"/>
      </w:rPr>
      <w:t>20</w:t>
    </w:r>
    <w:r w:rsidRPr="00FE73B3">
      <w:rPr>
        <w:sz w:val="20"/>
        <w:lang w:eastAsia="en-US"/>
      </w:rPr>
      <w:t xml:space="preserve"> Certificate IV in Pest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multilevel"/>
    <w:tmpl w:val="392CA45A"/>
    <w:lvl w:ilvl="0" w:tplc="AB4E7304">
      <w:start w:val="1"/>
      <w:numFmt w:val="bullet"/>
      <w:lvlText w:val=""/>
      <w:lvlJc w:val="left"/>
      <w:pPr>
        <w:ind w:left="720" w:hanging="360"/>
      </w:pPr>
      <w:rPr>
        <w:rFonts w:hint="default" w:ascii="Symbol" w:hAnsi="Symbol"/>
      </w:rPr>
    </w:lvl>
    <w:lvl w:ilvl="1" w:tplc="0C090001">
      <w:start w:val="1"/>
      <w:numFmt w:val="bullet"/>
      <w:lvlText w:val=""/>
      <w:lvlJc w:val="left"/>
      <w:pPr>
        <w:ind w:left="1440" w:hanging="360"/>
      </w:pPr>
      <w:rPr>
        <w:rFonts w:hint="default" w:ascii="Symbol" w:hAnsi="Symbol"/>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 w15:restartNumberingAfterBreak="0">
    <w:nsid w:val="06A51EDE"/>
    <w:multiLevelType w:val="multilevel"/>
    <w:tmpl w:val="A97A222C"/>
    <w:lvl w:ilvl="0" w:tplc="4A865494">
      <w:start w:val="1"/>
      <w:numFmt w:val="bullet"/>
      <w:lvlText w:val=""/>
      <w:lvlJc w:val="left"/>
      <w:pPr>
        <w:ind w:left="1080" w:hanging="360"/>
      </w:pPr>
      <w:rPr>
        <w:rFonts w:hint="default" w:ascii="Symbol" w:hAnsi="Symbol"/>
      </w:rPr>
    </w:lvl>
    <w:lvl w:ilvl="1" w:tplc="0C090003">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4" w15:restartNumberingAfterBreak="0">
    <w:nsid w:val="131B1A91"/>
    <w:multiLevelType w:val="hybridMultilevel"/>
    <w:tmpl w:val="232EDFCE"/>
    <w:name w:val="CATNumList42"/>
    <w:lvl w:ilvl="0">
      <w:start w:val="1"/>
      <w:numFmt w:val="decimal"/>
      <w:lvlText w:val="%1."/>
      <w:lvlJc w:val="left"/>
      <w:pPr>
        <w:tabs>
          <w:tab w:val="num" w:pos="357"/>
        </w:tabs>
        <w:ind w:left="357" w:hanging="357"/>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hybrid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hint="default" w:ascii="Symbol" w:hAnsi="Symbol"/>
        <w:color w:val="auto"/>
      </w:rPr>
    </w:lvl>
    <w:lvl w:ilvl="1">
      <w:start w:val="1"/>
      <w:numFmt w:val="bullet"/>
      <w:lvlText w:val="◦"/>
      <w:lvlJc w:val="left"/>
      <w:pPr>
        <w:tabs>
          <w:tab w:val="num" w:pos="720"/>
        </w:tabs>
        <w:ind w:left="720" w:hanging="360"/>
      </w:pPr>
      <w:rPr>
        <w:rFonts w:hint="default" w:ascii="Century" w:hAnsi="Century"/>
        <w:color w:val="auto"/>
      </w:rPr>
    </w:lvl>
    <w:lvl w:ilvl="2">
      <w:start w:val="1"/>
      <w:numFmt w:val="bullet"/>
      <w:lvlText w:val="-"/>
      <w:lvlJc w:val="left"/>
      <w:pPr>
        <w:tabs>
          <w:tab w:val="num" w:pos="1080"/>
        </w:tabs>
        <w:ind w:left="1080" w:hanging="360"/>
      </w:pPr>
      <w:rPr>
        <w:rFonts w:hint="default" w:ascii="Arial" w:hAnsi="Arial"/>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hint="default" w:ascii="Symbol" w:hAnsi="Symbol"/>
        <w:b w:val="0"/>
        <w:i w:val="0"/>
        <w:color w:val="008000"/>
        <w:sz w:val="18"/>
        <w:szCs w:val="18"/>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9" w15:restartNumberingAfterBreak="0">
    <w:nsid w:val="4FEA1B43"/>
    <w:multiLevelType w:val="multilevel"/>
    <w:tmpl w:val="E730E1CC"/>
    <w:lvl w:ilvl="0" w:tplc="F446CD8E">
      <w:start w:val="1"/>
      <w:numFmt w:val="bullet"/>
      <w:pStyle w:val="SIBulletList2"/>
      <w:lvlText w:val="•"/>
      <w:lvlJc w:val="left"/>
      <w:pPr>
        <w:ind w:left="1083" w:hanging="360"/>
      </w:pPr>
      <w:rPr>
        <w:rFonts w:hint="default" w:ascii="Arial" w:hAnsi="Arial"/>
        <w:b w:val="0"/>
        <w:i w:val="0"/>
        <w:color w:val="auto"/>
        <w:sz w:val="22"/>
        <w:szCs w:val="18"/>
      </w:rPr>
    </w:lvl>
    <w:lvl w:ilvl="1" w:tplc="0C090003" w:tentative="1">
      <w:start w:val="1"/>
      <w:numFmt w:val="bullet"/>
      <w:lvlText w:val="o"/>
      <w:lvlJc w:val="left"/>
      <w:pPr>
        <w:ind w:left="1803" w:hanging="360"/>
      </w:pPr>
      <w:rPr>
        <w:rFonts w:hint="default" w:ascii="Courier New" w:hAnsi="Courier New" w:cs="Courier New"/>
      </w:rPr>
    </w:lvl>
    <w:lvl w:ilvl="2" w:tplc="0C090005" w:tentative="1">
      <w:start w:val="1"/>
      <w:numFmt w:val="bullet"/>
      <w:lvlText w:val=""/>
      <w:lvlJc w:val="left"/>
      <w:pPr>
        <w:ind w:left="2523" w:hanging="360"/>
      </w:pPr>
      <w:rPr>
        <w:rFonts w:hint="default" w:ascii="Wingdings" w:hAnsi="Wingdings"/>
      </w:rPr>
    </w:lvl>
    <w:lvl w:ilvl="3" w:tplc="0C090001" w:tentative="1">
      <w:start w:val="1"/>
      <w:numFmt w:val="bullet"/>
      <w:lvlText w:val=""/>
      <w:lvlJc w:val="left"/>
      <w:pPr>
        <w:ind w:left="3243" w:hanging="360"/>
      </w:pPr>
      <w:rPr>
        <w:rFonts w:hint="default" w:ascii="Symbol" w:hAnsi="Symbol"/>
      </w:rPr>
    </w:lvl>
    <w:lvl w:ilvl="4" w:tplc="0C090003" w:tentative="1">
      <w:start w:val="1"/>
      <w:numFmt w:val="bullet"/>
      <w:lvlText w:val="o"/>
      <w:lvlJc w:val="left"/>
      <w:pPr>
        <w:ind w:left="3963" w:hanging="360"/>
      </w:pPr>
      <w:rPr>
        <w:rFonts w:hint="default" w:ascii="Courier New" w:hAnsi="Courier New" w:cs="Courier New"/>
      </w:rPr>
    </w:lvl>
    <w:lvl w:ilvl="5" w:tplc="0C090005" w:tentative="1">
      <w:start w:val="1"/>
      <w:numFmt w:val="bullet"/>
      <w:lvlText w:val=""/>
      <w:lvlJc w:val="left"/>
      <w:pPr>
        <w:ind w:left="4683" w:hanging="360"/>
      </w:pPr>
      <w:rPr>
        <w:rFonts w:hint="default" w:ascii="Wingdings" w:hAnsi="Wingdings"/>
      </w:rPr>
    </w:lvl>
    <w:lvl w:ilvl="6" w:tplc="0C090001" w:tentative="1">
      <w:start w:val="1"/>
      <w:numFmt w:val="bullet"/>
      <w:lvlText w:val=""/>
      <w:lvlJc w:val="left"/>
      <w:pPr>
        <w:ind w:left="5403" w:hanging="360"/>
      </w:pPr>
      <w:rPr>
        <w:rFonts w:hint="default" w:ascii="Symbol" w:hAnsi="Symbol"/>
      </w:rPr>
    </w:lvl>
    <w:lvl w:ilvl="7" w:tplc="0C090003" w:tentative="1">
      <w:start w:val="1"/>
      <w:numFmt w:val="bullet"/>
      <w:lvlText w:val="o"/>
      <w:lvlJc w:val="left"/>
      <w:pPr>
        <w:ind w:left="6123" w:hanging="360"/>
      </w:pPr>
      <w:rPr>
        <w:rFonts w:hint="default" w:ascii="Courier New" w:hAnsi="Courier New" w:cs="Courier New"/>
      </w:rPr>
    </w:lvl>
    <w:lvl w:ilvl="8" w:tplc="0C090005" w:tentative="1">
      <w:start w:val="1"/>
      <w:numFmt w:val="bullet"/>
      <w:lvlText w:val=""/>
      <w:lvlJc w:val="left"/>
      <w:pPr>
        <w:ind w:left="6843" w:hanging="360"/>
      </w:pPr>
      <w:rPr>
        <w:rFonts w:hint="default" w:ascii="Wingdings" w:hAnsi="Wingdings"/>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hint="default" w:ascii="Arial" w:hAnsi="Arial"/>
        <w:b w:val="0"/>
        <w:i w:val="0"/>
        <w:color w:val="auto"/>
        <w:sz w:val="22"/>
        <w:szCs w:val="18"/>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1" w15:restartNumberingAfterBreak="0">
    <w:nsid w:val="6D7A271B"/>
    <w:multiLevelType w:val="hybridMultilevel"/>
    <w:tmpl w:val="E4FC545E"/>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hint="default" w:ascii="Symbol" w:hAnsi="Symbol"/>
      </w:rPr>
    </w:lvl>
    <w:lvl w:ilvl="1" w:tplc="0C090003">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val="false"/>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53F"/>
    <w:rsid w:val="000014B9"/>
    <w:rsid w:val="00005A15"/>
    <w:rsid w:val="0001108F"/>
    <w:rsid w:val="000115E2"/>
    <w:rsid w:val="0001296A"/>
    <w:rsid w:val="00016803"/>
    <w:rsid w:val="00017C6F"/>
    <w:rsid w:val="00022F07"/>
    <w:rsid w:val="00023992"/>
    <w:rsid w:val="00041E59"/>
    <w:rsid w:val="00064BFE"/>
    <w:rsid w:val="00070B3E"/>
    <w:rsid w:val="00071F95"/>
    <w:rsid w:val="000737BB"/>
    <w:rsid w:val="00074E47"/>
    <w:rsid w:val="000A5441"/>
    <w:rsid w:val="000C13F1"/>
    <w:rsid w:val="000D7BE6"/>
    <w:rsid w:val="000E2C86"/>
    <w:rsid w:val="000F29F2"/>
    <w:rsid w:val="00101659"/>
    <w:rsid w:val="001078BF"/>
    <w:rsid w:val="001216C4"/>
    <w:rsid w:val="00133957"/>
    <w:rsid w:val="001372F6"/>
    <w:rsid w:val="00140954"/>
    <w:rsid w:val="00144385"/>
    <w:rsid w:val="00151293"/>
    <w:rsid w:val="00151D93"/>
    <w:rsid w:val="00156EF3"/>
    <w:rsid w:val="00176E4F"/>
    <w:rsid w:val="0018546B"/>
    <w:rsid w:val="001A6A3E"/>
    <w:rsid w:val="001A7B6D"/>
    <w:rsid w:val="001B0A85"/>
    <w:rsid w:val="001B34D5"/>
    <w:rsid w:val="001B513A"/>
    <w:rsid w:val="001C0A75"/>
    <w:rsid w:val="001E16BC"/>
    <w:rsid w:val="001E6BB5"/>
    <w:rsid w:val="001F28F9"/>
    <w:rsid w:val="001F2BA5"/>
    <w:rsid w:val="001F308D"/>
    <w:rsid w:val="00201A7C"/>
    <w:rsid w:val="0021414D"/>
    <w:rsid w:val="00221EB2"/>
    <w:rsid w:val="00223124"/>
    <w:rsid w:val="00234444"/>
    <w:rsid w:val="00242293"/>
    <w:rsid w:val="00244EA7"/>
    <w:rsid w:val="00262FC3"/>
    <w:rsid w:val="00276DB8"/>
    <w:rsid w:val="0028087A"/>
    <w:rsid w:val="00282664"/>
    <w:rsid w:val="0028402F"/>
    <w:rsid w:val="00285FB8"/>
    <w:rsid w:val="00287C66"/>
    <w:rsid w:val="002931C2"/>
    <w:rsid w:val="002A4CD3"/>
    <w:rsid w:val="002C2D25"/>
    <w:rsid w:val="002C55E9"/>
    <w:rsid w:val="002D0C8B"/>
    <w:rsid w:val="002E193E"/>
    <w:rsid w:val="002F1BE6"/>
    <w:rsid w:val="00321C7C"/>
    <w:rsid w:val="00337E82"/>
    <w:rsid w:val="00350BB1"/>
    <w:rsid w:val="00352C83"/>
    <w:rsid w:val="0037067D"/>
    <w:rsid w:val="0038735B"/>
    <w:rsid w:val="003916D1"/>
    <w:rsid w:val="003A21F0"/>
    <w:rsid w:val="003A2485"/>
    <w:rsid w:val="003A58BA"/>
    <w:rsid w:val="003A5AE7"/>
    <w:rsid w:val="003A7221"/>
    <w:rsid w:val="003C13AE"/>
    <w:rsid w:val="003D2E73"/>
    <w:rsid w:val="003D3E14"/>
    <w:rsid w:val="003E7BBE"/>
    <w:rsid w:val="00412730"/>
    <w:rsid w:val="004127E3"/>
    <w:rsid w:val="00423D30"/>
    <w:rsid w:val="004270D2"/>
    <w:rsid w:val="0043212E"/>
    <w:rsid w:val="00434366"/>
    <w:rsid w:val="00444423"/>
    <w:rsid w:val="00452F3E"/>
    <w:rsid w:val="004545D5"/>
    <w:rsid w:val="004640AE"/>
    <w:rsid w:val="00475172"/>
    <w:rsid w:val="004758B0"/>
    <w:rsid w:val="004832D2"/>
    <w:rsid w:val="00485559"/>
    <w:rsid w:val="0049060C"/>
    <w:rsid w:val="004A0A88"/>
    <w:rsid w:val="004A142B"/>
    <w:rsid w:val="004A44E8"/>
    <w:rsid w:val="004B29B7"/>
    <w:rsid w:val="004B2A2B"/>
    <w:rsid w:val="004B606C"/>
    <w:rsid w:val="004B7B71"/>
    <w:rsid w:val="004C2244"/>
    <w:rsid w:val="004C79A1"/>
    <w:rsid w:val="004D0D5F"/>
    <w:rsid w:val="004D1569"/>
    <w:rsid w:val="004D2710"/>
    <w:rsid w:val="004D44B1"/>
    <w:rsid w:val="004E0460"/>
    <w:rsid w:val="004E1579"/>
    <w:rsid w:val="004E15B3"/>
    <w:rsid w:val="004E5FAE"/>
    <w:rsid w:val="004E7094"/>
    <w:rsid w:val="004F5537"/>
    <w:rsid w:val="004F5DC7"/>
    <w:rsid w:val="004F78DA"/>
    <w:rsid w:val="00512EC2"/>
    <w:rsid w:val="00523CBA"/>
    <w:rsid w:val="005248C1"/>
    <w:rsid w:val="00526134"/>
    <w:rsid w:val="005427C8"/>
    <w:rsid w:val="005446D1"/>
    <w:rsid w:val="00556C4C"/>
    <w:rsid w:val="00557369"/>
    <w:rsid w:val="00561F08"/>
    <w:rsid w:val="005708EB"/>
    <w:rsid w:val="00575BC6"/>
    <w:rsid w:val="00583902"/>
    <w:rsid w:val="00584641"/>
    <w:rsid w:val="005A2810"/>
    <w:rsid w:val="005A3AA5"/>
    <w:rsid w:val="005A6C9C"/>
    <w:rsid w:val="005A74DC"/>
    <w:rsid w:val="005B119D"/>
    <w:rsid w:val="005B5146"/>
    <w:rsid w:val="005C25EB"/>
    <w:rsid w:val="005C7EA8"/>
    <w:rsid w:val="005D4B78"/>
    <w:rsid w:val="005E5CFC"/>
    <w:rsid w:val="005F33CC"/>
    <w:rsid w:val="006121D4"/>
    <w:rsid w:val="00613B49"/>
    <w:rsid w:val="00620E8E"/>
    <w:rsid w:val="00627454"/>
    <w:rsid w:val="00633CFE"/>
    <w:rsid w:val="00634FCA"/>
    <w:rsid w:val="006404B5"/>
    <w:rsid w:val="006452B8"/>
    <w:rsid w:val="00652E62"/>
    <w:rsid w:val="00687B62"/>
    <w:rsid w:val="00690C44"/>
    <w:rsid w:val="006969D9"/>
    <w:rsid w:val="006973EF"/>
    <w:rsid w:val="006A2B68"/>
    <w:rsid w:val="006A3228"/>
    <w:rsid w:val="006B19B1"/>
    <w:rsid w:val="006C2F32"/>
    <w:rsid w:val="006D4448"/>
    <w:rsid w:val="006E2C4D"/>
    <w:rsid w:val="00703D88"/>
    <w:rsid w:val="00705EEC"/>
    <w:rsid w:val="00707741"/>
    <w:rsid w:val="00722769"/>
    <w:rsid w:val="00722F45"/>
    <w:rsid w:val="007249EE"/>
    <w:rsid w:val="00727901"/>
    <w:rsid w:val="0073075B"/>
    <w:rsid w:val="007341FF"/>
    <w:rsid w:val="00735CCA"/>
    <w:rsid w:val="007404E9"/>
    <w:rsid w:val="007444CF"/>
    <w:rsid w:val="0076523B"/>
    <w:rsid w:val="00770C15"/>
    <w:rsid w:val="00771B60"/>
    <w:rsid w:val="00781D77"/>
    <w:rsid w:val="007860B7"/>
    <w:rsid w:val="00786DC8"/>
    <w:rsid w:val="007936B0"/>
    <w:rsid w:val="007A1149"/>
    <w:rsid w:val="007D5A78"/>
    <w:rsid w:val="007E3BD1"/>
    <w:rsid w:val="007F1563"/>
    <w:rsid w:val="007F44DB"/>
    <w:rsid w:val="007F5A8B"/>
    <w:rsid w:val="00812E27"/>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0615"/>
    <w:rsid w:val="008F32F6"/>
    <w:rsid w:val="00916CD7"/>
    <w:rsid w:val="00920927"/>
    <w:rsid w:val="00921B38"/>
    <w:rsid w:val="00923720"/>
    <w:rsid w:val="00924FBA"/>
    <w:rsid w:val="0092586D"/>
    <w:rsid w:val="009278C9"/>
    <w:rsid w:val="009303A7"/>
    <w:rsid w:val="009527CB"/>
    <w:rsid w:val="00953835"/>
    <w:rsid w:val="00960F6C"/>
    <w:rsid w:val="00970747"/>
    <w:rsid w:val="0098725E"/>
    <w:rsid w:val="009A5900"/>
    <w:rsid w:val="009A5F28"/>
    <w:rsid w:val="009C2650"/>
    <w:rsid w:val="009D15E2"/>
    <w:rsid w:val="009D15FE"/>
    <w:rsid w:val="009D5D2C"/>
    <w:rsid w:val="009F0DCC"/>
    <w:rsid w:val="009F11CA"/>
    <w:rsid w:val="00A01259"/>
    <w:rsid w:val="00A0695B"/>
    <w:rsid w:val="00A13052"/>
    <w:rsid w:val="00A15AE8"/>
    <w:rsid w:val="00A216A8"/>
    <w:rsid w:val="00A223A6"/>
    <w:rsid w:val="00A354FC"/>
    <w:rsid w:val="00A5092E"/>
    <w:rsid w:val="00A56E14"/>
    <w:rsid w:val="00A637BB"/>
    <w:rsid w:val="00A6476B"/>
    <w:rsid w:val="00A6651B"/>
    <w:rsid w:val="00A76C6C"/>
    <w:rsid w:val="00A772D9"/>
    <w:rsid w:val="00A92DD1"/>
    <w:rsid w:val="00AA5338"/>
    <w:rsid w:val="00AB1B8E"/>
    <w:rsid w:val="00AC0696"/>
    <w:rsid w:val="00AC4C98"/>
    <w:rsid w:val="00AC5F6B"/>
    <w:rsid w:val="00AD3896"/>
    <w:rsid w:val="00AD5B47"/>
    <w:rsid w:val="00AE1ED9"/>
    <w:rsid w:val="00AE32CB"/>
    <w:rsid w:val="00AF0733"/>
    <w:rsid w:val="00AF3957"/>
    <w:rsid w:val="00B12013"/>
    <w:rsid w:val="00B13BF0"/>
    <w:rsid w:val="00B22C67"/>
    <w:rsid w:val="00B3453F"/>
    <w:rsid w:val="00B3508F"/>
    <w:rsid w:val="00B443EE"/>
    <w:rsid w:val="00B560C8"/>
    <w:rsid w:val="00B61150"/>
    <w:rsid w:val="00B65BC7"/>
    <w:rsid w:val="00B746B9"/>
    <w:rsid w:val="00B848D4"/>
    <w:rsid w:val="00B865B7"/>
    <w:rsid w:val="00B87C10"/>
    <w:rsid w:val="00B91887"/>
    <w:rsid w:val="00BA1CB1"/>
    <w:rsid w:val="00BA482D"/>
    <w:rsid w:val="00BB23F4"/>
    <w:rsid w:val="00BC5075"/>
    <w:rsid w:val="00BD3B0F"/>
    <w:rsid w:val="00BF1D4C"/>
    <w:rsid w:val="00BF3F0A"/>
    <w:rsid w:val="00C143C3"/>
    <w:rsid w:val="00C1739B"/>
    <w:rsid w:val="00C26067"/>
    <w:rsid w:val="00C30A29"/>
    <w:rsid w:val="00C317DC"/>
    <w:rsid w:val="00C578E9"/>
    <w:rsid w:val="00C703E2"/>
    <w:rsid w:val="00C70626"/>
    <w:rsid w:val="00C71D87"/>
    <w:rsid w:val="00C72860"/>
    <w:rsid w:val="00C73B90"/>
    <w:rsid w:val="00C7492A"/>
    <w:rsid w:val="00C87E0C"/>
    <w:rsid w:val="00C96AF3"/>
    <w:rsid w:val="00C97CCC"/>
    <w:rsid w:val="00CA0274"/>
    <w:rsid w:val="00CA303F"/>
    <w:rsid w:val="00CB746F"/>
    <w:rsid w:val="00CC451E"/>
    <w:rsid w:val="00CD4E9D"/>
    <w:rsid w:val="00CD4F4D"/>
    <w:rsid w:val="00CE0ADB"/>
    <w:rsid w:val="00CE7D19"/>
    <w:rsid w:val="00CF0CF5"/>
    <w:rsid w:val="00CF2B3E"/>
    <w:rsid w:val="00CF6E45"/>
    <w:rsid w:val="00D0201F"/>
    <w:rsid w:val="00D03685"/>
    <w:rsid w:val="00D07D4E"/>
    <w:rsid w:val="00D115AA"/>
    <w:rsid w:val="00D145BE"/>
    <w:rsid w:val="00D20C57"/>
    <w:rsid w:val="00D25D16"/>
    <w:rsid w:val="00D30BC5"/>
    <w:rsid w:val="00D32124"/>
    <w:rsid w:val="00D527EF"/>
    <w:rsid w:val="00D54C76"/>
    <w:rsid w:val="00D65221"/>
    <w:rsid w:val="00D70D8A"/>
    <w:rsid w:val="00D727F3"/>
    <w:rsid w:val="00D73695"/>
    <w:rsid w:val="00D810DE"/>
    <w:rsid w:val="00D87D32"/>
    <w:rsid w:val="00D90339"/>
    <w:rsid w:val="00D92C83"/>
    <w:rsid w:val="00DA0A81"/>
    <w:rsid w:val="00DA3C10"/>
    <w:rsid w:val="00DA53B5"/>
    <w:rsid w:val="00DC1D69"/>
    <w:rsid w:val="00DC5A3A"/>
    <w:rsid w:val="00E048B1"/>
    <w:rsid w:val="00E238E6"/>
    <w:rsid w:val="00E246B1"/>
    <w:rsid w:val="00E35064"/>
    <w:rsid w:val="00E438C3"/>
    <w:rsid w:val="00E501F0"/>
    <w:rsid w:val="00E647B6"/>
    <w:rsid w:val="00E91BFF"/>
    <w:rsid w:val="00E92933"/>
    <w:rsid w:val="00EA3B97"/>
    <w:rsid w:val="00EB0AA4"/>
    <w:rsid w:val="00EB58C7"/>
    <w:rsid w:val="00EB5C88"/>
    <w:rsid w:val="00EC0469"/>
    <w:rsid w:val="00EF01F8"/>
    <w:rsid w:val="00EF40EF"/>
    <w:rsid w:val="00F07C48"/>
    <w:rsid w:val="00F1480E"/>
    <w:rsid w:val="00F1497D"/>
    <w:rsid w:val="00F16AAC"/>
    <w:rsid w:val="00F438FC"/>
    <w:rsid w:val="00F5616F"/>
    <w:rsid w:val="00F56827"/>
    <w:rsid w:val="00F65EF0"/>
    <w:rsid w:val="00F71651"/>
    <w:rsid w:val="00F72D0D"/>
    <w:rsid w:val="00F73518"/>
    <w:rsid w:val="00F76CC6"/>
    <w:rsid w:val="00F9230E"/>
    <w:rsid w:val="00FA05FB"/>
    <w:rsid w:val="00FE0282"/>
    <w:rsid w:val="00FE124D"/>
    <w:rsid w:val="00FE38C4"/>
    <w:rsid w:val="00FE73B3"/>
    <w:rsid w:val="00FE792C"/>
    <w:rsid w:val="00FF2CCA"/>
    <w:rsid w:val="00FF58F8"/>
    <w:rsid w:val="0159F8CE"/>
    <w:rsid w:val="15080419"/>
    <w:rsid w:val="39A38F89"/>
    <w:rsid w:val="4EE8FE2D"/>
    <w:rsid w:val="5A68E8B7"/>
    <w:rsid w:val="6677FF48"/>
    <w:rsid w:val="6B96C943"/>
    <w:rsid w:val="746B326A"/>
    <w:rsid w:val="759141E6"/>
    <w:rsid w:val="763488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15722"/>
  <w15:docId w15:val="{F5159AEB-2592-AA4D-A9A3-8FE2E4311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703E2"/>
    <w:pPr>
      <w:spacing w:after="0" w:line="240" w:lineRule="auto"/>
    </w:pPr>
    <w:rPr>
      <w:rFonts w:ascii="Arial" w:hAnsi="Arial" w:eastAsia="Times New Roman"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hAnsiTheme="majorHAnsi" w:eastAsiaTheme="majorEastAsia" w:cstheme="majorBidi"/>
      <w:color w:val="243F60"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SIQUALCODE" w:customStyle="1">
    <w:name w:val="SI QUAL CODE"/>
    <w:qFormat/>
    <w:rsid w:val="00923720"/>
    <w:pPr>
      <w:spacing w:before="80" w:after="80" w:line="240" w:lineRule="auto"/>
    </w:pPr>
    <w:rPr>
      <w:rFonts w:ascii="Arial" w:hAnsi="Arial" w:eastAsia="Times New Roman" w:cs="Times New Roman"/>
      <w:b/>
      <w:caps/>
      <w:lang w:eastAsia="en-AU"/>
    </w:rPr>
  </w:style>
  <w:style w:type="paragraph" w:styleId="SIQUALtitle" w:customStyle="1">
    <w:name w:val="SI QUAL title"/>
    <w:qFormat/>
    <w:rsid w:val="00923720"/>
    <w:pPr>
      <w:spacing w:before="80" w:after="80" w:line="240" w:lineRule="auto"/>
    </w:pPr>
    <w:rPr>
      <w:rFonts w:ascii="Arial" w:hAnsi="Arial" w:eastAsia="Times New Roman" w:cs="Times New Roman"/>
      <w:b/>
      <w:lang w:eastAsia="en-AU"/>
    </w:rPr>
  </w:style>
  <w:style w:type="paragraph" w:styleId="SIText-Bold" w:customStyle="1">
    <w:name w:val="SI Text - Bold"/>
    <w:link w:val="SIText-BoldChar"/>
    <w:qFormat/>
    <w:rsid w:val="00923720"/>
    <w:pPr>
      <w:spacing w:before="80" w:after="80" w:line="240" w:lineRule="auto"/>
    </w:pPr>
    <w:rPr>
      <w:rFonts w:ascii="Arial" w:hAnsi="Arial" w:eastAsia="Times New Roman" w:cs="Times New Roman"/>
      <w:b/>
      <w:sz w:val="20"/>
      <w:lang w:eastAsia="en-AU"/>
    </w:rPr>
  </w:style>
  <w:style w:type="paragraph" w:styleId="SIText" w:customStyle="1">
    <w:name w:val="SI Text"/>
    <w:link w:val="SITextChar"/>
    <w:qFormat/>
    <w:rsid w:val="002C55E9"/>
    <w:pPr>
      <w:spacing w:after="0" w:line="240" w:lineRule="auto"/>
    </w:pPr>
    <w:rPr>
      <w:rFonts w:ascii="Arial" w:hAnsi="Arial" w:eastAsia="Times New Roman" w:cs="Times New Roman"/>
      <w:sz w:val="20"/>
    </w:rPr>
  </w:style>
  <w:style w:type="table" w:styleId="TableGridLight1" w:customStyle="1">
    <w:name w:val="Table Grid Light1"/>
    <w:basedOn w:val="TableNormal"/>
    <w:uiPriority w:val="40"/>
    <w:rsid w:val="00BA1CB1"/>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Heading1Char" w:customStyle="1">
    <w:name w:val="Heading 1 Char"/>
    <w:basedOn w:val="DefaultParagraphFont"/>
    <w:link w:val="Heading1"/>
    <w:uiPriority w:val="9"/>
    <w:rsid w:val="00652E62"/>
    <w:rPr>
      <w:rFonts w:asciiTheme="majorHAnsi" w:hAnsiTheme="majorHAnsi" w:eastAsiaTheme="majorEastAsia" w:cstheme="majorBidi"/>
      <w:color w:val="365F91" w:themeColor="accent1" w:themeShade="BF"/>
      <w:sz w:val="32"/>
      <w:szCs w:val="32"/>
      <w:lang w:eastAsia="en-AU"/>
    </w:rPr>
  </w:style>
  <w:style w:type="character" w:styleId="SIText-BoldChar" w:customStyle="1">
    <w:name w:val="SI Text - Bold Char"/>
    <w:basedOn w:val="DefaultParagraphFont"/>
    <w:link w:val="SIText-Bold"/>
    <w:rsid w:val="00923720"/>
    <w:rPr>
      <w:rFonts w:ascii="Arial" w:hAnsi="Arial" w:eastAsia="Times New Roman"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styleId="BalloonTextChar" w:customStyle="1">
    <w:name w:val="Balloon Text Char"/>
    <w:basedOn w:val="DefaultParagraphFont"/>
    <w:link w:val="BalloonText"/>
    <w:uiPriority w:val="99"/>
    <w:semiHidden/>
    <w:rsid w:val="005A3AA5"/>
    <w:rPr>
      <w:rFonts w:ascii="Arial" w:hAnsi="Arial" w:eastAsia="Times New Roman"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styleId="CommentTextChar" w:customStyle="1">
    <w:name w:val="Comment Text Char"/>
    <w:basedOn w:val="DefaultParagraphFont"/>
    <w:link w:val="CommentText"/>
    <w:uiPriority w:val="99"/>
    <w:semiHidden/>
    <w:rsid w:val="00B848D4"/>
    <w:rPr>
      <w:rFonts w:ascii="Arial" w:hAnsi="Arial" w:eastAsia="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styleId="CommentSubjectChar" w:customStyle="1">
    <w:name w:val="Comment Subject Char"/>
    <w:basedOn w:val="CommentTextChar"/>
    <w:link w:val="CommentSubject"/>
    <w:uiPriority w:val="99"/>
    <w:semiHidden/>
    <w:rsid w:val="00B848D4"/>
    <w:rPr>
      <w:rFonts w:ascii="Arial" w:hAnsi="Arial" w:eastAsia="Times New Roman" w:cs="Times New Roman"/>
      <w:b/>
      <w:bCs/>
      <w:sz w:val="20"/>
      <w:szCs w:val="20"/>
      <w:lang w:eastAsia="en-AU"/>
    </w:rPr>
  </w:style>
  <w:style w:type="character" w:styleId="Heading2Char" w:customStyle="1">
    <w:name w:val="Heading 2 Char"/>
    <w:basedOn w:val="DefaultParagraphFont"/>
    <w:link w:val="Heading2"/>
    <w:uiPriority w:val="9"/>
    <w:semiHidden/>
    <w:rsid w:val="00652E62"/>
    <w:rPr>
      <w:rFonts w:asciiTheme="majorHAnsi" w:hAnsiTheme="majorHAnsi" w:eastAsiaTheme="majorEastAsia" w:cstheme="majorBidi"/>
      <w:color w:val="365F91" w:themeColor="accent1" w:themeShade="BF"/>
      <w:sz w:val="26"/>
      <w:szCs w:val="26"/>
      <w:lang w:eastAsia="en-AU"/>
    </w:rPr>
  </w:style>
  <w:style w:type="paragraph" w:styleId="SIBulletList1" w:customStyle="1">
    <w:name w:val="SI Bullet List 1"/>
    <w:rsid w:val="002C55E9"/>
    <w:pPr>
      <w:numPr>
        <w:numId w:val="11"/>
      </w:numPr>
      <w:tabs>
        <w:tab w:val="num" w:pos="360"/>
      </w:tabs>
      <w:spacing w:after="0" w:line="240" w:lineRule="auto"/>
      <w:ind w:left="357" w:hanging="357"/>
    </w:pPr>
    <w:rPr>
      <w:rFonts w:ascii="Arial" w:hAnsi="Arial" w:eastAsia="Times New Roman" w:cs="Times New Roman"/>
      <w:sz w:val="20"/>
      <w:szCs w:val="20"/>
    </w:rPr>
  </w:style>
  <w:style w:type="character" w:styleId="Heading3Char" w:customStyle="1">
    <w:name w:val="Heading 3 Char"/>
    <w:basedOn w:val="DefaultParagraphFont"/>
    <w:link w:val="Heading3"/>
    <w:uiPriority w:val="9"/>
    <w:semiHidden/>
    <w:rsid w:val="00652E62"/>
    <w:rPr>
      <w:rFonts w:asciiTheme="majorHAnsi" w:hAnsiTheme="majorHAnsi" w:eastAsiaTheme="majorEastAsia" w:cstheme="majorBidi"/>
      <w:color w:val="243F60" w:themeColor="accent1" w:themeShade="7F"/>
      <w:sz w:val="24"/>
      <w:szCs w:val="24"/>
      <w:lang w:eastAsia="en-AU"/>
    </w:rPr>
  </w:style>
  <w:style w:type="character" w:styleId="SIText-Italic" w:customStyle="1">
    <w:name w:val="SI Text - Italic"/>
    <w:rsid w:val="00634FCA"/>
    <w:rPr>
      <w:i/>
      <w:sz w:val="20"/>
      <w:szCs w:val="20"/>
    </w:rPr>
  </w:style>
  <w:style w:type="paragraph" w:styleId="SIBulletList2" w:customStyle="1">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styleId="FootnoteTextChar" w:customStyle="1">
    <w:name w:val="Footnote Text Char"/>
    <w:basedOn w:val="DefaultParagraphFont"/>
    <w:link w:val="FootnoteText"/>
    <w:uiPriority w:val="99"/>
    <w:semiHidden/>
    <w:rsid w:val="00AA5338"/>
    <w:rPr>
      <w:rFonts w:ascii="Arial" w:hAnsi="Arial" w:eastAsia="Times New Roman"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styleId="SITextChar" w:customStyle="1">
    <w:name w:val="SI Text Char"/>
    <w:basedOn w:val="DefaultParagraphFont"/>
    <w:link w:val="SIText"/>
    <w:rsid w:val="002C55E9"/>
    <w:rPr>
      <w:rFonts w:ascii="Arial" w:hAnsi="Arial" w:eastAsia="Times New Roman" w:cs="Times New Roman"/>
      <w:sz w:val="20"/>
    </w:rPr>
  </w:style>
  <w:style w:type="table" w:styleId="TableGrid">
    <w:name w:val="Table Grid"/>
    <w:basedOn w:val="TableNormal"/>
    <w:rsid w:val="00F1480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ITextHeading2" w:customStyle="1">
    <w:name w:val="SI Text Heading 2"/>
    <w:next w:val="Normal"/>
    <w:rsid w:val="00F07C48"/>
    <w:pPr>
      <w:spacing w:after="60" w:line="240" w:lineRule="auto"/>
      <w:outlineLvl w:val="1"/>
    </w:pPr>
    <w:rPr>
      <w:rFonts w:ascii="Arial" w:hAnsi="Arial" w:eastAsia="Times New Roman" w:cs="Times New Roman"/>
      <w:b/>
      <w:sz w:val="24"/>
      <w:szCs w:val="20"/>
    </w:rPr>
  </w:style>
  <w:style w:type="paragraph" w:styleId="Temporarytext" w:customStyle="1">
    <w:name w:val="Temporary text"/>
    <w:link w:val="TemporarytextChar"/>
    <w:qFormat/>
    <w:rsid w:val="00140954"/>
    <w:rPr>
      <w:rFonts w:ascii="Arial" w:hAnsi="Arial" w:eastAsia="Times New Roman" w:cs="Times New Roman"/>
      <w:color w:val="FF0000"/>
      <w:lang w:eastAsia="en-AU"/>
    </w:rPr>
  </w:style>
  <w:style w:type="character" w:styleId="TemporarytextChar" w:customStyle="1">
    <w:name w:val="Temporary text Char"/>
    <w:basedOn w:val="DefaultParagraphFont"/>
    <w:link w:val="Temporarytext"/>
    <w:rsid w:val="00140954"/>
    <w:rPr>
      <w:rFonts w:ascii="Arial" w:hAnsi="Arial" w:eastAsia="Times New Roman"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styleId="HeaderChar" w:customStyle="1">
    <w:name w:val="Header Char"/>
    <w:basedOn w:val="DefaultParagraphFont"/>
    <w:link w:val="Header"/>
    <w:uiPriority w:val="99"/>
    <w:rsid w:val="00140954"/>
    <w:rPr>
      <w:rFonts w:ascii="Arial" w:hAnsi="Arial" w:eastAsia="Times New Roman"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styleId="FooterChar" w:customStyle="1">
    <w:name w:val="Footer Char"/>
    <w:basedOn w:val="DefaultParagraphFont"/>
    <w:link w:val="Footer"/>
    <w:uiPriority w:val="99"/>
    <w:rsid w:val="00140954"/>
    <w:rPr>
      <w:rFonts w:ascii="Arial" w:hAnsi="Arial" w:eastAsia="Times New Roman"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6418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2042396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glossaryDocument" Target="/word/glossary/document.xml" Id="Rb5176cff6d304a61"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fdf6bae-b9cd-4d35-b5c6-86a8fe1009e0}"/>
      </w:docPartPr>
      <w:docPartBody>
        <w:p w14:paraId="0159F8CE">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97BE70B5221245AB1671C8AFA3D1A5" ma:contentTypeVersion="" ma:contentTypeDescription="Create a new document." ma:contentTypeScope="" ma:versionID="715003d0f291d83bc7764dac0cc746dd">
  <xsd:schema xmlns:xsd="http://www.w3.org/2001/XMLSchema" xmlns:xs="http://www.w3.org/2001/XMLSchema" xmlns:p="http://schemas.microsoft.com/office/2006/metadata/properties" xmlns:ns1="http://schemas.microsoft.com/sharepoint/v3" xmlns:ns2="d50bbff7-d6dd-47d2-864a-cfdc2c3db0f4" xmlns:ns3="6ac623fe-4798-425b-8f30-5f572db31695" xmlns:ns4="c0c61cd0-8906-41a6-94dd-696765a41e73" targetNamespace="http://schemas.microsoft.com/office/2006/metadata/properties" ma:root="true" ma:fieldsID="d8d9a7a100d099139f9e0ae9dc377a59" ns1:_="" ns2:_="" ns3:_="" ns4:_="">
    <xsd:import namespace="http://schemas.microsoft.com/sharepoint/v3"/>
    <xsd:import namespace="d50bbff7-d6dd-47d2-864a-cfdc2c3db0f4"/>
    <xsd:import namespace="6ac623fe-4798-425b-8f30-5f572db31695"/>
    <xsd:import namespace="c0c61cd0-8906-41a6-94dd-696765a41e7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ac623fe-4798-425b-8f30-5f572db3169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719641D7-5A3E-43C5-AC09-C14979688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ac623fe-4798-425b-8f30-5f572db31695"/>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A6C850-054F-473B-B5F8-516B7940EA1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AgriFood Skills Australia</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Skills Impact Qualification Template</dc:title>
  <dc:creator>Microsoft Office User</dc:creator>
  <lastModifiedBy>William Henderson</lastModifiedBy>
  <revision>4</revision>
  <lastPrinted>2016-05-27T05:21:00.0000000Z</lastPrinted>
  <dcterms:created xsi:type="dcterms:W3CDTF">2020-08-06T05:15:00.0000000Z</dcterms:created>
  <dcterms:modified xsi:type="dcterms:W3CDTF">2020-09-10T03:26:07.6079843Z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0x0101003197BE70B5221245AB1671C8AFA3D1A5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